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F4CBC1" w14:textId="77777777" w:rsidR="00064CD7" w:rsidRPr="00017398" w:rsidRDefault="00064CD7" w:rsidP="00064CD7">
      <w:pPr>
        <w:widowControl/>
        <w:spacing w:before="120" w:after="120" w:line="276" w:lineRule="auto"/>
        <w:contextualSpacing/>
        <w:jc w:val="center"/>
        <w:rPr>
          <w:rFonts w:ascii="Verdana" w:hAnsi="Verdana"/>
          <w:b/>
          <w:sz w:val="20"/>
          <w:szCs w:val="20"/>
          <w:lang w:eastAsia="ar-SA"/>
        </w:rPr>
      </w:pPr>
      <w:bookmarkStart w:id="0" w:name="_GoBack"/>
      <w:bookmarkEnd w:id="0"/>
      <w:r w:rsidRPr="00017398">
        <w:rPr>
          <w:rFonts w:ascii="Verdana" w:hAnsi="Verdana"/>
          <w:b/>
          <w:sz w:val="20"/>
          <w:szCs w:val="20"/>
          <w:lang w:eastAsia="ar-SA"/>
        </w:rPr>
        <w:t>GENERALNA DYREKCJA DRÓG KRAJOWYCH I AUTOSTRAD</w:t>
      </w:r>
    </w:p>
    <w:p w14:paraId="023966FC" w14:textId="77777777" w:rsidR="00064CD7" w:rsidRPr="00DF527E" w:rsidRDefault="00064CD7" w:rsidP="00064CD7">
      <w:pPr>
        <w:widowControl/>
        <w:spacing w:before="120" w:after="120" w:line="276" w:lineRule="auto"/>
        <w:contextualSpacing/>
        <w:jc w:val="center"/>
        <w:rPr>
          <w:rFonts w:ascii="Verdana" w:hAnsi="Verdana"/>
          <w:sz w:val="20"/>
          <w:szCs w:val="20"/>
          <w:lang w:eastAsia="ar-SA"/>
        </w:rPr>
      </w:pPr>
    </w:p>
    <w:p w14:paraId="6F308A0A" w14:textId="77777777" w:rsidR="00064CD7" w:rsidRPr="00DF527E" w:rsidRDefault="00064CD7" w:rsidP="00064CD7">
      <w:pPr>
        <w:widowControl/>
        <w:spacing w:before="120" w:after="120" w:line="276" w:lineRule="auto"/>
        <w:contextualSpacing/>
        <w:jc w:val="center"/>
        <w:rPr>
          <w:rFonts w:ascii="Verdana" w:hAnsi="Verdana"/>
          <w:sz w:val="20"/>
          <w:szCs w:val="20"/>
          <w:lang w:eastAsia="ar-SA"/>
        </w:rPr>
      </w:pPr>
    </w:p>
    <w:p w14:paraId="342CA031" w14:textId="77777777" w:rsidR="00064CD7" w:rsidRPr="00DF527E" w:rsidRDefault="00064CD7" w:rsidP="00064CD7">
      <w:pPr>
        <w:widowControl/>
        <w:spacing w:before="120" w:after="120" w:line="276" w:lineRule="auto"/>
        <w:contextualSpacing/>
        <w:jc w:val="center"/>
        <w:rPr>
          <w:rFonts w:ascii="Verdana" w:hAnsi="Verdana"/>
          <w:sz w:val="20"/>
          <w:szCs w:val="20"/>
          <w:lang w:eastAsia="ar-SA"/>
        </w:rPr>
      </w:pPr>
    </w:p>
    <w:p w14:paraId="2F0A3A43" w14:textId="77777777" w:rsidR="00064CD7" w:rsidRPr="00DF527E" w:rsidRDefault="00064CD7" w:rsidP="00064CD7">
      <w:pPr>
        <w:widowControl/>
        <w:spacing w:before="120" w:after="120" w:line="276" w:lineRule="auto"/>
        <w:contextualSpacing/>
        <w:jc w:val="center"/>
        <w:rPr>
          <w:rFonts w:ascii="Verdana" w:hAnsi="Verdana"/>
          <w:sz w:val="20"/>
          <w:szCs w:val="20"/>
          <w:lang w:eastAsia="ar-SA"/>
        </w:rPr>
      </w:pPr>
    </w:p>
    <w:p w14:paraId="3669FA9A" w14:textId="77777777" w:rsidR="00064CD7" w:rsidRPr="00DF527E" w:rsidRDefault="00064CD7" w:rsidP="00064CD7">
      <w:pPr>
        <w:widowControl/>
        <w:spacing w:before="120" w:after="120" w:line="276" w:lineRule="auto"/>
        <w:contextualSpacing/>
        <w:jc w:val="center"/>
        <w:rPr>
          <w:rFonts w:ascii="Verdana" w:hAnsi="Verdana"/>
          <w:sz w:val="20"/>
          <w:szCs w:val="20"/>
          <w:lang w:eastAsia="ar-SA"/>
        </w:rPr>
      </w:pPr>
    </w:p>
    <w:p w14:paraId="1ABFACC1" w14:textId="77777777" w:rsidR="00064CD7" w:rsidRPr="00DF527E" w:rsidRDefault="00064CD7" w:rsidP="00064CD7">
      <w:pPr>
        <w:widowControl/>
        <w:spacing w:before="120" w:after="120" w:line="276" w:lineRule="auto"/>
        <w:contextualSpacing/>
        <w:jc w:val="center"/>
        <w:rPr>
          <w:rFonts w:ascii="Verdana" w:hAnsi="Verdana"/>
          <w:sz w:val="20"/>
          <w:szCs w:val="20"/>
          <w:lang w:eastAsia="ar-SA"/>
        </w:rPr>
      </w:pPr>
      <w:r w:rsidRPr="00DF527E">
        <w:rPr>
          <w:rFonts w:ascii="Verdana" w:hAnsi="Verdana"/>
          <w:sz w:val="20"/>
          <w:szCs w:val="20"/>
          <w:lang w:eastAsia="ar-SA"/>
        </w:rPr>
        <w:t>WARUNKI WYKONANIA I ODBIORU ROBÓT BUDOWLANYCH</w:t>
      </w:r>
    </w:p>
    <w:p w14:paraId="4653348A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01137677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62B46F05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3F141112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  <w:r w:rsidRPr="00017398">
        <w:rPr>
          <w:rFonts w:ascii="Verdana" w:hAnsi="Verdana"/>
          <w:b/>
          <w:kern w:val="0"/>
          <w:sz w:val="20"/>
          <w:szCs w:val="20"/>
        </w:rPr>
        <w:t>D-04.02.01</w:t>
      </w:r>
    </w:p>
    <w:p w14:paraId="7FDFC750" w14:textId="27DDAB79" w:rsidR="00064CD7" w:rsidRPr="00017398" w:rsidRDefault="00727F03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  <w:r w:rsidRPr="00017398">
        <w:rPr>
          <w:rFonts w:ascii="Verdana" w:hAnsi="Verdana"/>
          <w:b/>
          <w:kern w:val="0"/>
          <w:sz w:val="20"/>
          <w:szCs w:val="20"/>
        </w:rPr>
        <w:t>v0</w:t>
      </w:r>
      <w:ins w:id="1" w:author="Rak Bartosz" w:date="2021-02-16T16:54:00Z">
        <w:r w:rsidR="00F10B6D">
          <w:rPr>
            <w:rFonts w:ascii="Verdana" w:hAnsi="Verdana"/>
            <w:b/>
            <w:kern w:val="0"/>
            <w:sz w:val="20"/>
            <w:szCs w:val="20"/>
          </w:rPr>
          <w:t>2</w:t>
        </w:r>
      </w:ins>
      <w:del w:id="2" w:author="Rak Bartosz" w:date="2021-02-16T16:54:00Z">
        <w:r w:rsidR="00E86E09" w:rsidRPr="00017398" w:rsidDel="00F10B6D">
          <w:rPr>
            <w:rFonts w:ascii="Verdana" w:hAnsi="Verdana"/>
            <w:b/>
            <w:kern w:val="0"/>
            <w:sz w:val="20"/>
            <w:szCs w:val="20"/>
          </w:rPr>
          <w:delText>1</w:delText>
        </w:r>
      </w:del>
    </w:p>
    <w:p w14:paraId="46EE37DB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3BE1A6B3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  <w:r w:rsidRPr="00017398">
        <w:rPr>
          <w:rFonts w:ascii="Verdana" w:hAnsi="Verdana"/>
          <w:b/>
          <w:kern w:val="0"/>
          <w:sz w:val="20"/>
          <w:szCs w:val="20"/>
        </w:rPr>
        <w:t>WARSTWA ODCINAJĄCA</w:t>
      </w:r>
    </w:p>
    <w:p w14:paraId="5AC4E835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4F0D2886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46D86C67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77C38F72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2462F510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036028FA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kern w:val="0"/>
          <w:sz w:val="20"/>
          <w:szCs w:val="20"/>
        </w:rPr>
      </w:pPr>
      <w:r w:rsidRPr="00DF527E">
        <w:rPr>
          <w:rFonts w:ascii="Verdana" w:hAnsi="Verdana"/>
          <w:kern w:val="0"/>
          <w:sz w:val="20"/>
          <w:szCs w:val="20"/>
        </w:rPr>
        <w:t>(dokument wzorcowy)</w:t>
      </w:r>
    </w:p>
    <w:p w14:paraId="1B10C136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6CD0E58B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2502F6CA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7DC26F6E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2739DD2D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71E6D7E5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3FF55025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41108145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313C0823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6710F8E9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1129E674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0F7AA186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6E9339B0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211914FE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5A471815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7473C63A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18888ECB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49DAAEA1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656A28C2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34AA8540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0CC6BBE0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3F2228C3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1C829703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58E7FD38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56EA30D9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7160D70F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2B275FAC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</w:p>
    <w:p w14:paraId="208E21D4" w14:textId="77777777" w:rsidR="00064CD7" w:rsidRPr="00017398" w:rsidRDefault="00064CD7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b/>
          <w:kern w:val="0"/>
          <w:sz w:val="20"/>
          <w:szCs w:val="20"/>
        </w:rPr>
      </w:pPr>
      <w:r w:rsidRPr="00017398">
        <w:rPr>
          <w:rFonts w:ascii="Verdana" w:hAnsi="Verdana"/>
          <w:b/>
          <w:kern w:val="0"/>
          <w:sz w:val="20"/>
          <w:szCs w:val="20"/>
        </w:rPr>
        <w:t>Warszawa</w:t>
      </w:r>
    </w:p>
    <w:p w14:paraId="07B47B6A" w14:textId="02C9829D" w:rsidR="00064CD7" w:rsidRPr="00DF527E" w:rsidRDefault="00E86E09" w:rsidP="00064CD7">
      <w:pPr>
        <w:widowControl/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Verdana" w:hAnsi="Verdana"/>
          <w:kern w:val="0"/>
          <w:sz w:val="20"/>
          <w:szCs w:val="20"/>
        </w:rPr>
      </w:pPr>
      <w:del w:id="3" w:author="Rak Bartosz" w:date="2021-02-15T16:21:00Z">
        <w:r w:rsidRPr="00DF527E" w:rsidDel="00017398">
          <w:rPr>
            <w:rFonts w:ascii="Verdana" w:hAnsi="Verdana"/>
            <w:kern w:val="0"/>
            <w:sz w:val="20"/>
            <w:szCs w:val="20"/>
          </w:rPr>
          <w:delText>6 maja</w:delText>
        </w:r>
        <w:r w:rsidR="00064CD7" w:rsidRPr="00DF527E" w:rsidDel="00017398">
          <w:rPr>
            <w:rFonts w:ascii="Verdana" w:hAnsi="Verdana"/>
            <w:kern w:val="0"/>
            <w:sz w:val="20"/>
            <w:szCs w:val="20"/>
          </w:rPr>
          <w:delText xml:space="preserve"> 2019</w:delText>
        </w:r>
        <w:r w:rsidR="00727F03" w:rsidRPr="00DF527E" w:rsidDel="00017398">
          <w:rPr>
            <w:rFonts w:ascii="Verdana" w:hAnsi="Verdana"/>
            <w:kern w:val="0"/>
            <w:sz w:val="20"/>
            <w:szCs w:val="20"/>
          </w:rPr>
          <w:delText xml:space="preserve"> r.</w:delText>
        </w:r>
      </w:del>
      <w:ins w:id="4" w:author="Rak Bartosz" w:date="2021-02-22T13:59:00Z">
        <w:r w:rsidR="00B16261">
          <w:rPr>
            <w:rFonts w:ascii="Verdana" w:hAnsi="Verdana"/>
            <w:kern w:val="0"/>
            <w:sz w:val="20"/>
            <w:szCs w:val="20"/>
          </w:rPr>
          <w:t>22</w:t>
        </w:r>
      </w:ins>
      <w:ins w:id="5" w:author="Rak Bartosz" w:date="2021-02-22T13:56:00Z">
        <w:r w:rsidR="000A572D">
          <w:rPr>
            <w:rFonts w:ascii="Verdana" w:hAnsi="Verdana"/>
            <w:kern w:val="0"/>
            <w:sz w:val="20"/>
            <w:szCs w:val="20"/>
          </w:rPr>
          <w:t xml:space="preserve"> </w:t>
        </w:r>
      </w:ins>
      <w:ins w:id="6" w:author="Rak Bartosz" w:date="2021-02-15T16:21:00Z">
        <w:r w:rsidR="00017398">
          <w:rPr>
            <w:rFonts w:ascii="Verdana" w:hAnsi="Verdana"/>
            <w:kern w:val="0"/>
            <w:sz w:val="20"/>
            <w:szCs w:val="20"/>
          </w:rPr>
          <w:t>luty 2021</w:t>
        </w:r>
      </w:ins>
    </w:p>
    <w:p w14:paraId="31EF4A3B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  <w:lang w:eastAsia="en-US"/>
        </w:rPr>
      </w:pPr>
    </w:p>
    <w:p w14:paraId="43FF802A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3BE4B715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505062B7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36E7E843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79C62DC0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42D60FAB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2923E2C6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60BF7CA0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2D1CF6E5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4B3870D4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4F4D535A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64837178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21A4F744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50AEAA0B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57BE46A1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39A87823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0F15B4E7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4EC9C1C2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2D1B0007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7FDCCA21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54436007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37C7D91D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08E10EF2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3D07127C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535CFE34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319104F5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2377EC58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p w14:paraId="4AB2AE6E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ind w:firstLine="454"/>
        <w:contextualSpacing/>
        <w:jc w:val="both"/>
        <w:textAlignment w:val="auto"/>
        <w:rPr>
          <w:rFonts w:ascii="Verdana" w:eastAsia="Calibri" w:hAnsi="Verdana"/>
          <w:kern w:val="0"/>
          <w:sz w:val="20"/>
          <w:szCs w:val="20"/>
        </w:rPr>
      </w:pPr>
    </w:p>
    <w:tbl>
      <w:tblPr>
        <w:tblW w:w="24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2"/>
        <w:gridCol w:w="2284"/>
      </w:tblGrid>
      <w:tr w:rsidR="00064CD7" w:rsidRPr="00DF527E" w14:paraId="7F379A90" w14:textId="77777777" w:rsidTr="00543465">
        <w:trPr>
          <w:trHeight w:val="237"/>
          <w:jc w:val="center"/>
        </w:trPr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DA9039" w14:textId="77777777" w:rsidR="00064CD7" w:rsidRPr="00017398" w:rsidRDefault="00064CD7" w:rsidP="00064CD7">
            <w:pPr>
              <w:widowControl/>
              <w:suppressAutoHyphens w:val="0"/>
              <w:autoSpaceDN/>
              <w:spacing w:before="12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bCs/>
                <w:kern w:val="0"/>
                <w:sz w:val="20"/>
                <w:szCs w:val="20"/>
                <w:lang w:val="en-GB" w:eastAsia="en-US"/>
              </w:rPr>
            </w:pPr>
            <w:r w:rsidRPr="00DF527E">
              <w:rPr>
                <w:rFonts w:ascii="Verdana" w:eastAsia="Calibri" w:hAnsi="Verdana"/>
                <w:kern w:val="0"/>
                <w:sz w:val="20"/>
                <w:szCs w:val="20"/>
                <w:lang w:val="en-GB" w:eastAsia="en-US"/>
              </w:rPr>
              <w:t>Numer wydania</w:t>
            </w:r>
          </w:p>
          <w:p w14:paraId="32DBA184" w14:textId="77777777" w:rsidR="00064CD7" w:rsidRPr="00DF527E" w:rsidRDefault="00064CD7" w:rsidP="00064CD7">
            <w:pPr>
              <w:widowControl/>
              <w:suppressAutoHyphens w:val="0"/>
              <w:autoSpaceDN/>
              <w:spacing w:before="120" w:after="60" w:line="276" w:lineRule="auto"/>
              <w:jc w:val="center"/>
              <w:textAlignment w:val="auto"/>
              <w:rPr>
                <w:rFonts w:ascii="Verdana" w:eastAsia="Calibri" w:hAnsi="Verdana"/>
                <w:kern w:val="0"/>
                <w:sz w:val="20"/>
                <w:szCs w:val="20"/>
                <w:lang w:val="en-GB" w:eastAsia="en-US"/>
              </w:rPr>
            </w:pPr>
            <w:r w:rsidRPr="00DF527E">
              <w:rPr>
                <w:rFonts w:ascii="Verdana" w:eastAsia="Calibri" w:hAnsi="Verdana"/>
                <w:kern w:val="0"/>
                <w:sz w:val="20"/>
                <w:szCs w:val="20"/>
                <w:lang w:val="en-GB" w:eastAsia="en-US"/>
              </w:rPr>
              <w:t>Data</w:t>
            </w:r>
          </w:p>
        </w:tc>
        <w:tc>
          <w:tcPr>
            <w:tcW w:w="21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D01162" w14:textId="77777777" w:rsidR="00064CD7" w:rsidRPr="00017398" w:rsidRDefault="00064CD7" w:rsidP="00064CD7">
            <w:pPr>
              <w:widowControl/>
              <w:suppressAutoHyphens w:val="0"/>
              <w:autoSpaceDN/>
              <w:spacing w:before="12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bCs/>
                <w:kern w:val="0"/>
                <w:sz w:val="20"/>
                <w:szCs w:val="20"/>
                <w:lang w:val="en-GB" w:eastAsia="en-US"/>
              </w:rPr>
            </w:pPr>
            <w:r w:rsidRPr="00DF527E">
              <w:rPr>
                <w:rFonts w:ascii="Verdana" w:eastAsia="Calibri" w:hAnsi="Verdana"/>
                <w:kern w:val="0"/>
                <w:sz w:val="20"/>
                <w:szCs w:val="20"/>
                <w:lang w:val="en-GB" w:eastAsia="en-US"/>
              </w:rPr>
              <w:t>Opis zmiany</w:t>
            </w:r>
          </w:p>
        </w:tc>
      </w:tr>
      <w:tr w:rsidR="00064CD7" w:rsidRPr="00DF527E" w14:paraId="3910481F" w14:textId="77777777" w:rsidTr="00543465">
        <w:trPr>
          <w:trHeight w:val="237"/>
          <w:jc w:val="center"/>
        </w:trPr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318ED6" w14:textId="192D1AAE" w:rsidR="00064CD7" w:rsidRPr="00017398" w:rsidRDefault="00064CD7" w:rsidP="00E86E09">
            <w:pPr>
              <w:widowControl/>
              <w:suppressAutoHyphens w:val="0"/>
              <w:autoSpaceDN/>
              <w:spacing w:before="12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bCs/>
                <w:kern w:val="0"/>
                <w:sz w:val="20"/>
                <w:szCs w:val="24"/>
                <w:lang w:val="en-GB" w:eastAsia="en-US"/>
              </w:rPr>
            </w:pPr>
            <w:r w:rsidRPr="00017398">
              <w:rPr>
                <w:rFonts w:ascii="Verdana" w:eastAsia="Calibri" w:hAnsi="Verdana"/>
                <w:b/>
                <w:bCs/>
                <w:kern w:val="0"/>
                <w:sz w:val="20"/>
                <w:szCs w:val="24"/>
                <w:lang w:val="en-GB" w:eastAsia="en-US"/>
              </w:rPr>
              <w:t>V0</w:t>
            </w:r>
            <w:r w:rsidR="00E86E09" w:rsidRPr="00017398">
              <w:rPr>
                <w:rFonts w:ascii="Verdana" w:eastAsia="Calibri" w:hAnsi="Verdana"/>
                <w:b/>
                <w:bCs/>
                <w:kern w:val="0"/>
                <w:sz w:val="20"/>
                <w:szCs w:val="24"/>
                <w:lang w:val="en-GB" w:eastAsia="en-US"/>
              </w:rPr>
              <w:t>1</w:t>
            </w:r>
            <w:r w:rsidR="00727F03" w:rsidRPr="00017398">
              <w:rPr>
                <w:rFonts w:ascii="Verdana" w:eastAsia="Calibri" w:hAnsi="Verdana"/>
                <w:b/>
                <w:bCs/>
                <w:kern w:val="0"/>
                <w:sz w:val="20"/>
                <w:szCs w:val="24"/>
                <w:lang w:val="en-GB" w:eastAsia="en-US"/>
              </w:rPr>
              <w:br/>
            </w:r>
            <w:r w:rsidR="00E86E09" w:rsidRPr="00017398">
              <w:rPr>
                <w:rFonts w:ascii="Verdana" w:eastAsia="Calibri" w:hAnsi="Verdana"/>
                <w:b/>
                <w:bCs/>
                <w:kern w:val="0"/>
                <w:sz w:val="20"/>
                <w:szCs w:val="24"/>
                <w:lang w:val="en-GB" w:eastAsia="en-US"/>
              </w:rPr>
              <w:t>06</w:t>
            </w:r>
            <w:r w:rsidRPr="00017398">
              <w:rPr>
                <w:rFonts w:ascii="Verdana" w:eastAsia="Calibri" w:hAnsi="Verdana"/>
                <w:b/>
                <w:bCs/>
                <w:kern w:val="0"/>
                <w:sz w:val="20"/>
                <w:szCs w:val="24"/>
                <w:lang w:val="en-GB" w:eastAsia="en-US"/>
              </w:rPr>
              <w:t>.</w:t>
            </w:r>
            <w:r w:rsidR="00E86E09" w:rsidRPr="00017398">
              <w:rPr>
                <w:rFonts w:ascii="Verdana" w:eastAsia="Calibri" w:hAnsi="Verdana"/>
                <w:b/>
                <w:bCs/>
                <w:kern w:val="0"/>
                <w:sz w:val="20"/>
                <w:szCs w:val="24"/>
                <w:lang w:val="en-GB" w:eastAsia="en-US"/>
              </w:rPr>
              <w:t>05</w:t>
            </w:r>
            <w:r w:rsidRPr="00017398">
              <w:rPr>
                <w:rFonts w:ascii="Verdana" w:eastAsia="Calibri" w:hAnsi="Verdana"/>
                <w:b/>
                <w:bCs/>
                <w:kern w:val="0"/>
                <w:sz w:val="20"/>
                <w:szCs w:val="24"/>
                <w:lang w:val="en-GB" w:eastAsia="en-US"/>
              </w:rPr>
              <w:t>.2019</w:t>
            </w:r>
          </w:p>
        </w:tc>
        <w:tc>
          <w:tcPr>
            <w:tcW w:w="21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41596B" w14:textId="77777777" w:rsidR="00064CD7" w:rsidRPr="00017398" w:rsidRDefault="00064CD7" w:rsidP="00064CD7">
            <w:pPr>
              <w:widowControl/>
              <w:suppressAutoHyphens w:val="0"/>
              <w:autoSpaceDN/>
              <w:spacing w:before="120" w:after="60" w:line="276" w:lineRule="auto"/>
              <w:jc w:val="center"/>
              <w:textAlignment w:val="auto"/>
              <w:rPr>
                <w:rFonts w:ascii="Verdana" w:eastAsia="Calibri" w:hAnsi="Verdana"/>
                <w:kern w:val="0"/>
                <w:sz w:val="20"/>
                <w:szCs w:val="20"/>
                <w:lang w:val="en-GB" w:eastAsia="en-US"/>
              </w:rPr>
            </w:pPr>
            <w:r w:rsidRPr="00017398">
              <w:rPr>
                <w:rFonts w:ascii="Verdana" w:eastAsia="Calibri" w:hAnsi="Verdana"/>
                <w:kern w:val="0"/>
                <w:sz w:val="20"/>
                <w:szCs w:val="20"/>
                <w:lang w:val="en-GB" w:eastAsia="en-US"/>
              </w:rPr>
              <w:t>Utworzenie dokumentu</w:t>
            </w:r>
          </w:p>
        </w:tc>
      </w:tr>
      <w:tr w:rsidR="00064CD7" w:rsidRPr="00DF527E" w14:paraId="40DBF258" w14:textId="77777777" w:rsidTr="00543465">
        <w:trPr>
          <w:trHeight w:val="237"/>
          <w:jc w:val="center"/>
        </w:trPr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AB969E" w14:textId="5B4A15ED" w:rsidR="00064CD7" w:rsidRPr="00017398" w:rsidRDefault="00017398" w:rsidP="00B16261">
            <w:pPr>
              <w:widowControl/>
              <w:suppressAutoHyphens w:val="0"/>
              <w:autoSpaceDN/>
              <w:spacing w:before="12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bCs/>
                <w:kern w:val="0"/>
                <w:sz w:val="20"/>
                <w:szCs w:val="24"/>
                <w:lang w:val="en-GB" w:eastAsia="en-US"/>
              </w:rPr>
            </w:pPr>
            <w:ins w:id="7" w:author="Rak Bartosz" w:date="2021-02-15T16:21:00Z">
              <w:r w:rsidRPr="00017398">
                <w:rPr>
                  <w:rFonts w:ascii="Verdana" w:eastAsia="Calibri" w:hAnsi="Verdana"/>
                  <w:b/>
                  <w:bCs/>
                  <w:kern w:val="0"/>
                  <w:sz w:val="20"/>
                  <w:szCs w:val="24"/>
                  <w:lang w:val="en-GB" w:eastAsia="en-US"/>
                </w:rPr>
                <w:t>V0</w:t>
              </w:r>
              <w:r>
                <w:rPr>
                  <w:rFonts w:ascii="Verdana" w:eastAsia="Calibri" w:hAnsi="Verdana"/>
                  <w:b/>
                  <w:bCs/>
                  <w:kern w:val="0"/>
                  <w:sz w:val="20"/>
                  <w:szCs w:val="24"/>
                  <w:lang w:val="en-GB" w:eastAsia="en-US"/>
                </w:rPr>
                <w:t>2</w:t>
              </w:r>
              <w:r w:rsidRPr="00017398">
                <w:rPr>
                  <w:rFonts w:ascii="Verdana" w:eastAsia="Calibri" w:hAnsi="Verdana"/>
                  <w:b/>
                  <w:bCs/>
                  <w:kern w:val="0"/>
                  <w:sz w:val="20"/>
                  <w:szCs w:val="24"/>
                  <w:lang w:val="en-GB" w:eastAsia="en-US"/>
                </w:rPr>
                <w:br/>
              </w:r>
            </w:ins>
            <w:ins w:id="8" w:author="Rak Bartosz" w:date="2021-02-22T13:59:00Z">
              <w:r w:rsidR="00B16261">
                <w:rPr>
                  <w:rFonts w:ascii="Verdana" w:eastAsia="Calibri" w:hAnsi="Verdana"/>
                  <w:b/>
                  <w:bCs/>
                  <w:kern w:val="0"/>
                  <w:sz w:val="20"/>
                  <w:szCs w:val="24"/>
                  <w:lang w:val="en-GB" w:eastAsia="en-US"/>
                </w:rPr>
                <w:t>22</w:t>
              </w:r>
            </w:ins>
            <w:ins w:id="9" w:author="Rak Bartosz" w:date="2021-02-22T13:56:00Z">
              <w:r w:rsidR="000A572D">
                <w:rPr>
                  <w:rFonts w:ascii="Verdana" w:eastAsia="Calibri" w:hAnsi="Verdana"/>
                  <w:b/>
                  <w:bCs/>
                  <w:kern w:val="0"/>
                  <w:sz w:val="20"/>
                  <w:szCs w:val="24"/>
                  <w:lang w:val="en-GB" w:eastAsia="en-US"/>
                </w:rPr>
                <w:t>.</w:t>
              </w:r>
            </w:ins>
            <w:ins w:id="10" w:author="Rak Bartosz" w:date="2021-02-15T16:21:00Z">
              <w:r>
                <w:rPr>
                  <w:rFonts w:ascii="Verdana" w:eastAsia="Calibri" w:hAnsi="Verdana"/>
                  <w:b/>
                  <w:bCs/>
                  <w:kern w:val="0"/>
                  <w:sz w:val="20"/>
                  <w:szCs w:val="24"/>
                  <w:lang w:val="en-GB" w:eastAsia="en-US"/>
                </w:rPr>
                <w:t>02</w:t>
              </w:r>
              <w:r w:rsidRPr="00017398">
                <w:rPr>
                  <w:rFonts w:ascii="Verdana" w:eastAsia="Calibri" w:hAnsi="Verdana"/>
                  <w:b/>
                  <w:bCs/>
                  <w:kern w:val="0"/>
                  <w:sz w:val="20"/>
                  <w:szCs w:val="24"/>
                  <w:lang w:val="en-GB" w:eastAsia="en-US"/>
                </w:rPr>
                <w:t>.20</w:t>
              </w:r>
              <w:r>
                <w:rPr>
                  <w:rFonts w:ascii="Verdana" w:eastAsia="Calibri" w:hAnsi="Verdana"/>
                  <w:b/>
                  <w:bCs/>
                  <w:kern w:val="0"/>
                  <w:sz w:val="20"/>
                  <w:szCs w:val="24"/>
                  <w:lang w:val="en-GB" w:eastAsia="en-US"/>
                </w:rPr>
                <w:t>2</w:t>
              </w:r>
              <w:r w:rsidRPr="00017398">
                <w:rPr>
                  <w:rFonts w:ascii="Verdana" w:eastAsia="Calibri" w:hAnsi="Verdana"/>
                  <w:b/>
                  <w:bCs/>
                  <w:kern w:val="0"/>
                  <w:sz w:val="20"/>
                  <w:szCs w:val="24"/>
                  <w:lang w:val="en-GB" w:eastAsia="en-US"/>
                </w:rPr>
                <w:t>1</w:t>
              </w:r>
            </w:ins>
          </w:p>
        </w:tc>
        <w:tc>
          <w:tcPr>
            <w:tcW w:w="21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BDFE92" w14:textId="77777777" w:rsidR="00064CD7" w:rsidRPr="00017398" w:rsidRDefault="00064CD7" w:rsidP="00064CD7">
            <w:pPr>
              <w:widowControl/>
              <w:suppressAutoHyphens w:val="0"/>
              <w:autoSpaceDN/>
              <w:spacing w:before="120" w:after="60" w:line="276" w:lineRule="auto"/>
              <w:jc w:val="center"/>
              <w:textAlignment w:val="auto"/>
              <w:rPr>
                <w:rFonts w:ascii="Verdana" w:eastAsia="Calibri" w:hAnsi="Verdana"/>
                <w:kern w:val="0"/>
                <w:sz w:val="20"/>
                <w:szCs w:val="20"/>
                <w:lang w:val="en-GB" w:eastAsia="en-US"/>
              </w:rPr>
            </w:pPr>
            <w:r w:rsidRPr="00017398">
              <w:rPr>
                <w:rFonts w:ascii="Verdana" w:eastAsia="Calibri" w:hAnsi="Verdana"/>
                <w:kern w:val="0"/>
                <w:sz w:val="20"/>
                <w:szCs w:val="20"/>
                <w:lang w:val="en-GB" w:eastAsia="en-US"/>
              </w:rPr>
              <w:t>Aktualizacja</w:t>
            </w:r>
          </w:p>
        </w:tc>
      </w:tr>
    </w:tbl>
    <w:p w14:paraId="50ECE280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jc w:val="both"/>
        <w:textAlignment w:val="auto"/>
        <w:rPr>
          <w:rFonts w:ascii="Verdana" w:eastAsia="Calibri" w:hAnsi="Verdana"/>
          <w:kern w:val="0"/>
          <w:sz w:val="20"/>
          <w:szCs w:val="20"/>
          <w:lang w:eastAsia="en-US"/>
        </w:rPr>
      </w:pPr>
    </w:p>
    <w:p w14:paraId="2ABA1BBF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jc w:val="both"/>
        <w:textAlignment w:val="auto"/>
        <w:rPr>
          <w:rFonts w:ascii="Verdana" w:eastAsia="Calibri" w:hAnsi="Verdana"/>
          <w:kern w:val="0"/>
          <w:sz w:val="20"/>
          <w:szCs w:val="20"/>
          <w:lang w:eastAsia="en-US"/>
        </w:rPr>
      </w:pPr>
    </w:p>
    <w:p w14:paraId="40C740A9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jc w:val="both"/>
        <w:textAlignment w:val="auto"/>
        <w:rPr>
          <w:rFonts w:ascii="Verdana" w:eastAsia="Calibri" w:hAnsi="Verdana"/>
          <w:kern w:val="0"/>
          <w:sz w:val="20"/>
          <w:szCs w:val="20"/>
          <w:lang w:eastAsia="en-US"/>
        </w:rPr>
      </w:pPr>
    </w:p>
    <w:p w14:paraId="370857CE" w14:textId="77777777" w:rsidR="00064CD7" w:rsidRPr="00DF527E" w:rsidRDefault="00064CD7" w:rsidP="00064CD7">
      <w:pPr>
        <w:widowControl/>
        <w:tabs>
          <w:tab w:val="left" w:pos="6920"/>
        </w:tabs>
        <w:autoSpaceDE w:val="0"/>
        <w:adjustRightInd w:val="0"/>
        <w:spacing w:before="120" w:line="288" w:lineRule="auto"/>
        <w:jc w:val="right"/>
        <w:textAlignment w:val="auto"/>
        <w:rPr>
          <w:rFonts w:ascii="Verdana" w:hAnsi="Verdana"/>
          <w:bCs/>
          <w:kern w:val="0"/>
          <w:sz w:val="20"/>
          <w:szCs w:val="20"/>
          <w:lang w:eastAsia="en-US"/>
        </w:rPr>
      </w:pPr>
      <w:r w:rsidRPr="00DF527E">
        <w:rPr>
          <w:rFonts w:ascii="Verdana" w:hAnsi="Verdana"/>
          <w:bCs/>
          <w:kern w:val="0"/>
          <w:sz w:val="20"/>
          <w:szCs w:val="20"/>
          <w:lang w:eastAsia="en-US"/>
        </w:rPr>
        <w:t>Opracowano</w:t>
      </w:r>
    </w:p>
    <w:p w14:paraId="561D4D74" w14:textId="77777777" w:rsidR="00064CD7" w:rsidRPr="00DF527E" w:rsidRDefault="00064CD7" w:rsidP="00064CD7">
      <w:pPr>
        <w:widowControl/>
        <w:tabs>
          <w:tab w:val="left" w:pos="6920"/>
        </w:tabs>
        <w:autoSpaceDE w:val="0"/>
        <w:adjustRightInd w:val="0"/>
        <w:spacing w:before="120" w:line="288" w:lineRule="auto"/>
        <w:jc w:val="right"/>
        <w:textAlignment w:val="auto"/>
        <w:rPr>
          <w:rFonts w:ascii="Verdana" w:hAnsi="Verdana"/>
          <w:bCs/>
          <w:kern w:val="0"/>
          <w:sz w:val="20"/>
          <w:szCs w:val="20"/>
          <w:lang w:eastAsia="en-US"/>
        </w:rPr>
      </w:pPr>
      <w:r w:rsidRPr="00DF527E">
        <w:rPr>
          <w:rFonts w:ascii="Verdana" w:hAnsi="Verdana"/>
          <w:bCs/>
          <w:kern w:val="0"/>
          <w:sz w:val="20"/>
          <w:szCs w:val="20"/>
          <w:lang w:eastAsia="en-US"/>
        </w:rPr>
        <w:t>w Departamencie Technologii Budowy Dróg GDDKiA</w:t>
      </w:r>
    </w:p>
    <w:p w14:paraId="3D315041" w14:textId="77777777" w:rsidR="00064CD7" w:rsidRPr="00DF527E" w:rsidRDefault="00064CD7" w:rsidP="00064CD7">
      <w:pPr>
        <w:widowControl/>
        <w:suppressAutoHyphens w:val="0"/>
        <w:autoSpaceDE w:val="0"/>
        <w:adjustRightInd w:val="0"/>
        <w:spacing w:before="120" w:line="288" w:lineRule="auto"/>
        <w:jc w:val="right"/>
        <w:textAlignment w:val="auto"/>
        <w:rPr>
          <w:rFonts w:ascii="Verdana" w:hAnsi="Verdana"/>
          <w:kern w:val="0"/>
          <w:sz w:val="20"/>
          <w:szCs w:val="20"/>
          <w:lang w:eastAsia="en-US"/>
        </w:rPr>
      </w:pPr>
      <w:r w:rsidRPr="00DF527E">
        <w:rPr>
          <w:rFonts w:ascii="Verdana" w:hAnsi="Verdana"/>
          <w:kern w:val="0"/>
          <w:sz w:val="20"/>
          <w:szCs w:val="20"/>
          <w:lang w:eastAsia="en-US"/>
        </w:rPr>
        <w:t>we współpracy</w:t>
      </w:r>
    </w:p>
    <w:p w14:paraId="27E0A3C8" w14:textId="77777777" w:rsidR="00064CD7" w:rsidRPr="00017398" w:rsidRDefault="00064CD7" w:rsidP="00064CD7">
      <w:pPr>
        <w:widowControl/>
        <w:suppressAutoHyphens w:val="0"/>
        <w:autoSpaceDE w:val="0"/>
        <w:adjustRightInd w:val="0"/>
        <w:spacing w:before="120" w:line="288" w:lineRule="auto"/>
        <w:jc w:val="right"/>
        <w:textAlignment w:val="auto"/>
        <w:rPr>
          <w:rFonts w:ascii="Verdana" w:eastAsia="Cambria" w:hAnsi="Verdana" w:cs="Cambria"/>
          <w:b/>
          <w:kern w:val="0"/>
          <w:sz w:val="20"/>
          <w:szCs w:val="20"/>
        </w:rPr>
      </w:pPr>
      <w:r w:rsidRPr="00DF527E">
        <w:rPr>
          <w:rFonts w:ascii="Verdana" w:hAnsi="Verdana"/>
          <w:kern w:val="0"/>
          <w:sz w:val="20"/>
          <w:szCs w:val="20"/>
          <w:lang w:eastAsia="en-US"/>
        </w:rPr>
        <w:t xml:space="preserve">z Laboratoriami Drogowymi </w:t>
      </w:r>
      <w:r w:rsidRPr="00DF527E">
        <w:rPr>
          <w:rFonts w:ascii="Verdana" w:hAnsi="Verdana"/>
          <w:kern w:val="0"/>
          <w:sz w:val="20"/>
          <w:szCs w:val="20"/>
        </w:rPr>
        <w:t>GDDKiA</w:t>
      </w:r>
    </w:p>
    <w:p w14:paraId="6FF80526" w14:textId="77777777" w:rsidR="00064CD7" w:rsidRPr="00DF527E" w:rsidRDefault="00064CD7" w:rsidP="00064CD7">
      <w:pPr>
        <w:widowControl/>
        <w:suppressAutoHyphens w:val="0"/>
        <w:autoSpaceDN/>
        <w:spacing w:before="120" w:after="120" w:line="276" w:lineRule="auto"/>
        <w:jc w:val="both"/>
        <w:textAlignment w:val="auto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DF527E">
        <w:rPr>
          <w:rFonts w:ascii="Verdana" w:eastAsia="Calibri" w:hAnsi="Verdana"/>
          <w:kern w:val="0"/>
          <w:sz w:val="20"/>
          <w:szCs w:val="20"/>
          <w:lang w:eastAsia="en-US"/>
        </w:rPr>
        <w:br w:type="page"/>
      </w:r>
    </w:p>
    <w:sdt>
      <w:sdtPr>
        <w:rPr>
          <w:rFonts w:ascii="Verdana" w:eastAsia="Times New Roman" w:hAnsi="Verdana" w:cs="Times New Roman"/>
          <w:color w:val="auto"/>
          <w:kern w:val="3"/>
          <w:sz w:val="20"/>
          <w:szCs w:val="20"/>
        </w:rPr>
        <w:id w:val="26435326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1D127A1" w14:textId="55AB6FCC" w:rsidR="00064CD7" w:rsidRPr="00823A3F" w:rsidRDefault="00064CD7" w:rsidP="00BE5F0C">
          <w:pPr>
            <w:pStyle w:val="Nagwekspisutreci"/>
            <w:ind w:right="140"/>
            <w:rPr>
              <w:rFonts w:ascii="Verdana" w:hAnsi="Verdana"/>
              <w:color w:val="auto"/>
              <w:sz w:val="20"/>
              <w:szCs w:val="20"/>
            </w:rPr>
          </w:pPr>
          <w:r w:rsidRPr="00823A3F">
            <w:rPr>
              <w:rFonts w:ascii="Verdana" w:hAnsi="Verdana"/>
              <w:color w:val="auto"/>
              <w:sz w:val="20"/>
              <w:szCs w:val="20"/>
            </w:rPr>
            <w:t>SPIS TREŚCI</w:t>
          </w:r>
        </w:p>
        <w:p w14:paraId="4883AC47" w14:textId="0D3F8891" w:rsidR="00823A3F" w:rsidRPr="00823A3F" w:rsidRDefault="00064CD7" w:rsidP="00823A3F">
          <w:pPr>
            <w:pStyle w:val="Spistreci1"/>
            <w:tabs>
              <w:tab w:val="clear" w:pos="7371"/>
              <w:tab w:val="left" w:pos="440"/>
              <w:tab w:val="right" w:leader="dot" w:pos="9356"/>
            </w:tabs>
            <w:rPr>
              <w:rFonts w:ascii="Verdana" w:eastAsiaTheme="minorEastAsia" w:hAnsi="Verdana" w:cstheme="minorBidi"/>
              <w:b w:val="0"/>
              <w:caps w:val="0"/>
              <w:noProof/>
            </w:rPr>
          </w:pPr>
          <w:r w:rsidRPr="00823A3F">
            <w:rPr>
              <w:rFonts w:ascii="Verdana" w:hAnsi="Verdana"/>
              <w:b w:val="0"/>
            </w:rPr>
            <w:fldChar w:fldCharType="begin"/>
          </w:r>
          <w:r w:rsidRPr="00823A3F">
            <w:rPr>
              <w:rFonts w:ascii="Verdana" w:hAnsi="Verdana"/>
              <w:b w:val="0"/>
            </w:rPr>
            <w:instrText xml:space="preserve"> TOC \o "1-3" \h \z \u </w:instrText>
          </w:r>
          <w:r w:rsidRPr="00823A3F">
            <w:rPr>
              <w:rFonts w:ascii="Verdana" w:hAnsi="Verdana"/>
              <w:b w:val="0"/>
              <w:bCs/>
              <w:caps w:val="0"/>
              <w:kern w:val="3"/>
            </w:rPr>
            <w:fldChar w:fldCharType="separate"/>
          </w:r>
          <w:r w:rsidR="00BA5F27">
            <w:fldChar w:fldCharType="begin"/>
          </w:r>
          <w:r w:rsidR="00BA5F27">
            <w:instrText xml:space="preserve"> HYPERLINK \l "_Toc64386750" </w:instrText>
          </w:r>
          <w:r w:rsidR="00BA5F27">
            <w:fldChar w:fldCharType="separate"/>
          </w:r>
          <w:r w:rsidR="00823A3F" w:rsidRPr="00823A3F">
            <w:rPr>
              <w:rStyle w:val="Hipercze"/>
              <w:rFonts w:ascii="Verdana" w:hAnsi="Verdana"/>
              <w:b w:val="0"/>
              <w:noProof/>
            </w:rPr>
            <w:t>1.</w:t>
          </w:r>
          <w:r w:rsidR="00823A3F" w:rsidRPr="00823A3F">
            <w:rPr>
              <w:rFonts w:ascii="Verdana" w:eastAsiaTheme="minorEastAsia" w:hAnsi="Verdana" w:cstheme="minorBidi"/>
              <w:b w:val="0"/>
              <w:caps w:val="0"/>
              <w:noProof/>
            </w:rPr>
            <w:tab/>
          </w:r>
          <w:r w:rsidR="00823A3F" w:rsidRPr="00823A3F">
            <w:rPr>
              <w:rStyle w:val="Hipercze"/>
              <w:rFonts w:ascii="Verdana" w:hAnsi="Verdana"/>
              <w:b w:val="0"/>
              <w:noProof/>
            </w:rPr>
            <w:t>WSTĘP</w:t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tab/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fldChar w:fldCharType="begin"/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instrText xml:space="preserve"> PAGEREF _Toc64386750 \h </w:instrText>
          </w:r>
          <w:r w:rsidR="00823A3F" w:rsidRPr="00823A3F">
            <w:rPr>
              <w:rFonts w:ascii="Verdana" w:hAnsi="Verdana"/>
              <w:b w:val="0"/>
              <w:noProof/>
              <w:webHidden/>
            </w:rPr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fldChar w:fldCharType="separate"/>
          </w:r>
          <w:ins w:id="11" w:author="Rak Bartosz" w:date="2021-02-22T13:56:00Z">
            <w:r w:rsidR="00BA5F27">
              <w:rPr>
                <w:rFonts w:ascii="Verdana" w:hAnsi="Verdana"/>
                <w:b w:val="0"/>
                <w:noProof/>
                <w:webHidden/>
              </w:rPr>
              <w:t>4</w:t>
            </w:r>
          </w:ins>
          <w:del w:id="12" w:author="Rak Bartosz" w:date="2021-02-22T13:56:00Z">
            <w:r w:rsidR="00823A3F" w:rsidRPr="00823A3F" w:rsidDel="00BA5F27">
              <w:rPr>
                <w:rFonts w:ascii="Verdana" w:hAnsi="Verdana"/>
                <w:b w:val="0"/>
                <w:noProof/>
                <w:webHidden/>
              </w:rPr>
              <w:delText>5</w:delText>
            </w:r>
          </w:del>
          <w:r w:rsidR="00823A3F" w:rsidRPr="00823A3F">
            <w:rPr>
              <w:rFonts w:ascii="Verdana" w:hAnsi="Verdana"/>
              <w:b w:val="0"/>
              <w:noProof/>
              <w:webHidden/>
            </w:rPr>
            <w:fldChar w:fldCharType="end"/>
          </w:r>
          <w:r w:rsidR="00BA5F27">
            <w:rPr>
              <w:rFonts w:ascii="Verdana" w:hAnsi="Verdana"/>
              <w:b w:val="0"/>
              <w:noProof/>
            </w:rPr>
            <w:fldChar w:fldCharType="end"/>
          </w:r>
        </w:p>
        <w:p w14:paraId="7E74EB3E" w14:textId="5966E091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"_Toc64386751"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1.1.</w:t>
          </w:r>
          <w:r w:rsidR="00823A3F" w:rsidRPr="00823A3F">
            <w:rPr>
              <w:rFonts w:ascii="Verdana" w:eastAsiaTheme="minorEastAsia" w:hAnsi="Verdana" w:cstheme="minorBidi"/>
              <w:kern w:val="0"/>
              <w:sz w:val="20"/>
              <w:szCs w:val="20"/>
            </w:rPr>
            <w:tab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Nazwa zadania</w: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instrText xml:space="preserve"> PAGEREF _Toc64386751 \h </w:instrTex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separate"/>
          </w:r>
          <w:ins w:id="13" w:author="Rak Bartosz" w:date="2021-02-22T13:56:00Z">
            <w:r>
              <w:rPr>
                <w:rFonts w:ascii="Verdana" w:hAnsi="Verdana"/>
                <w:webHidden/>
                <w:sz w:val="20"/>
                <w:szCs w:val="20"/>
              </w:rPr>
              <w:t>4</w:t>
            </w:r>
          </w:ins>
          <w:del w:id="14" w:author="Rak Bartosz" w:date="2021-02-22T13:56:00Z">
            <w:r w:rsidR="00823A3F" w:rsidRPr="00823A3F" w:rsidDel="00BA5F27">
              <w:rPr>
                <w:rFonts w:ascii="Verdana" w:hAnsi="Verdana"/>
                <w:webHidden/>
                <w:sz w:val="20"/>
                <w:szCs w:val="20"/>
              </w:rPr>
              <w:delText>5</w:delText>
            </w:r>
          </w:del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end"/>
          </w:r>
          <w:r>
            <w:rPr>
              <w:rFonts w:ascii="Verdana" w:hAnsi="Verdana"/>
              <w:sz w:val="20"/>
              <w:szCs w:val="20"/>
            </w:rPr>
            <w:fldChar w:fldCharType="end"/>
          </w:r>
        </w:p>
        <w:p w14:paraId="6671A65A" w14:textId="5AC1F5DD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"_Toc64386752"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1.2.</w:t>
          </w:r>
          <w:r w:rsidR="00823A3F" w:rsidRPr="00823A3F">
            <w:rPr>
              <w:rFonts w:ascii="Verdana" w:eastAsiaTheme="minorEastAsia" w:hAnsi="Verdana" w:cstheme="minorBidi"/>
              <w:kern w:val="0"/>
              <w:sz w:val="20"/>
              <w:szCs w:val="20"/>
            </w:rPr>
            <w:tab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Przedmiot WWiORB</w: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instrText xml:space="preserve"> PAGEREF _Toc64386752 \h </w:instrTex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separate"/>
          </w:r>
          <w:ins w:id="15" w:author="Rak Bartosz" w:date="2021-02-22T13:56:00Z">
            <w:r>
              <w:rPr>
                <w:rFonts w:ascii="Verdana" w:hAnsi="Verdana"/>
                <w:webHidden/>
                <w:sz w:val="20"/>
                <w:szCs w:val="20"/>
              </w:rPr>
              <w:t>4</w:t>
            </w:r>
          </w:ins>
          <w:del w:id="16" w:author="Rak Bartosz" w:date="2021-02-22T13:56:00Z">
            <w:r w:rsidR="00823A3F" w:rsidRPr="00823A3F" w:rsidDel="00BA5F27">
              <w:rPr>
                <w:rFonts w:ascii="Verdana" w:hAnsi="Verdana"/>
                <w:webHidden/>
                <w:sz w:val="20"/>
                <w:szCs w:val="20"/>
              </w:rPr>
              <w:delText>5</w:delText>
            </w:r>
          </w:del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end"/>
          </w:r>
          <w:r>
            <w:rPr>
              <w:rFonts w:ascii="Verdana" w:hAnsi="Verdana"/>
              <w:sz w:val="20"/>
              <w:szCs w:val="20"/>
            </w:rPr>
            <w:fldChar w:fldCharType="end"/>
          </w:r>
        </w:p>
        <w:p w14:paraId="3107BC37" w14:textId="5E01FB4C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"_Toc64386753"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1.3.</w:t>
          </w:r>
          <w:r w:rsidR="00823A3F" w:rsidRPr="00823A3F">
            <w:rPr>
              <w:rFonts w:ascii="Verdana" w:eastAsiaTheme="minorEastAsia" w:hAnsi="Verdana" w:cstheme="minorBidi"/>
              <w:kern w:val="0"/>
              <w:sz w:val="20"/>
              <w:szCs w:val="20"/>
            </w:rPr>
            <w:tab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Zakres stosowania WWiORB</w: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instrText xml:space="preserve"> PAGEREF _Toc64386753 \h </w:instrTex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separate"/>
          </w:r>
          <w:ins w:id="17" w:author="Rak Bartosz" w:date="2021-02-22T13:56:00Z">
            <w:r>
              <w:rPr>
                <w:rFonts w:ascii="Verdana" w:hAnsi="Verdana"/>
                <w:webHidden/>
                <w:sz w:val="20"/>
                <w:szCs w:val="20"/>
              </w:rPr>
              <w:t>4</w:t>
            </w:r>
          </w:ins>
          <w:del w:id="18" w:author="Rak Bartosz" w:date="2021-02-22T13:56:00Z">
            <w:r w:rsidR="00823A3F" w:rsidRPr="00823A3F" w:rsidDel="00BA5F27">
              <w:rPr>
                <w:rFonts w:ascii="Verdana" w:hAnsi="Verdana"/>
                <w:webHidden/>
                <w:sz w:val="20"/>
                <w:szCs w:val="20"/>
              </w:rPr>
              <w:delText>5</w:delText>
            </w:r>
          </w:del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end"/>
          </w:r>
          <w:r>
            <w:rPr>
              <w:rFonts w:ascii="Verdana" w:hAnsi="Verdana"/>
              <w:sz w:val="20"/>
              <w:szCs w:val="20"/>
            </w:rPr>
            <w:fldChar w:fldCharType="end"/>
          </w:r>
        </w:p>
        <w:p w14:paraId="10CC4494" w14:textId="0D126E8D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"_Toc64386754"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1.4.</w:t>
          </w:r>
          <w:r w:rsidR="00823A3F" w:rsidRPr="00823A3F">
            <w:rPr>
              <w:rFonts w:ascii="Verdana" w:eastAsiaTheme="minorEastAsia" w:hAnsi="Verdana" w:cstheme="minorBidi"/>
              <w:kern w:val="0"/>
              <w:sz w:val="20"/>
              <w:szCs w:val="20"/>
            </w:rPr>
            <w:tab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Informacje ogólne o terenie budowy</w: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instrText xml:space="preserve"> PAGEREF _Toc64386754 \h </w:instrTex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separate"/>
          </w:r>
          <w:ins w:id="19" w:author="Rak Bartosz" w:date="2021-02-22T13:56:00Z">
            <w:r>
              <w:rPr>
                <w:rFonts w:ascii="Verdana" w:hAnsi="Verdana"/>
                <w:webHidden/>
                <w:sz w:val="20"/>
                <w:szCs w:val="20"/>
              </w:rPr>
              <w:t>4</w:t>
            </w:r>
          </w:ins>
          <w:del w:id="20" w:author="Rak Bartosz" w:date="2021-02-22T13:56:00Z">
            <w:r w:rsidR="00823A3F" w:rsidRPr="00823A3F" w:rsidDel="00BA5F27">
              <w:rPr>
                <w:rFonts w:ascii="Verdana" w:hAnsi="Verdana"/>
                <w:webHidden/>
                <w:sz w:val="20"/>
                <w:szCs w:val="20"/>
              </w:rPr>
              <w:delText>5</w:delText>
            </w:r>
          </w:del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end"/>
          </w:r>
          <w:r>
            <w:rPr>
              <w:rFonts w:ascii="Verdana" w:hAnsi="Verdana"/>
              <w:sz w:val="20"/>
              <w:szCs w:val="20"/>
            </w:rPr>
            <w:fldChar w:fldCharType="end"/>
          </w:r>
        </w:p>
        <w:p w14:paraId="076F96E5" w14:textId="1727C5D5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"_Toc64386755"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1.6.</w:t>
          </w:r>
          <w:r w:rsidR="00823A3F" w:rsidRPr="00823A3F">
            <w:rPr>
              <w:rFonts w:ascii="Verdana" w:eastAsiaTheme="minorEastAsia" w:hAnsi="Verdana" w:cstheme="minorBidi"/>
              <w:kern w:val="0"/>
              <w:sz w:val="20"/>
              <w:szCs w:val="20"/>
            </w:rPr>
            <w:tab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Ogólne wymagania dotyczące robót</w: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instrText xml:space="preserve"> PAGEREF _Toc64386755 \h </w:instrTex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separate"/>
          </w:r>
          <w:ins w:id="21" w:author="Rak Bartosz" w:date="2021-02-22T13:56:00Z">
            <w:r>
              <w:rPr>
                <w:rFonts w:ascii="Verdana" w:hAnsi="Verdana"/>
                <w:webHidden/>
                <w:sz w:val="20"/>
                <w:szCs w:val="20"/>
              </w:rPr>
              <w:t>5</w:t>
            </w:r>
          </w:ins>
          <w:del w:id="22" w:author="Rak Bartosz" w:date="2021-02-22T13:56:00Z">
            <w:r w:rsidR="00823A3F" w:rsidRPr="00823A3F" w:rsidDel="00BA5F27">
              <w:rPr>
                <w:rFonts w:ascii="Verdana" w:hAnsi="Verdana"/>
                <w:webHidden/>
                <w:sz w:val="20"/>
                <w:szCs w:val="20"/>
              </w:rPr>
              <w:delText>6</w:delText>
            </w:r>
          </w:del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end"/>
          </w:r>
          <w:r>
            <w:rPr>
              <w:rFonts w:ascii="Verdana" w:hAnsi="Verdana"/>
              <w:sz w:val="20"/>
              <w:szCs w:val="20"/>
            </w:rPr>
            <w:fldChar w:fldCharType="end"/>
          </w:r>
        </w:p>
        <w:p w14:paraId="5EFC7A59" w14:textId="6BDD2F1A" w:rsidR="00823A3F" w:rsidRPr="00823A3F" w:rsidRDefault="00BA5F27" w:rsidP="00823A3F">
          <w:pPr>
            <w:pStyle w:val="Spistreci1"/>
            <w:tabs>
              <w:tab w:val="clear" w:pos="7371"/>
              <w:tab w:val="left" w:pos="440"/>
              <w:tab w:val="right" w:leader="dot" w:pos="9356"/>
            </w:tabs>
            <w:rPr>
              <w:rFonts w:ascii="Verdana" w:eastAsiaTheme="minorEastAsia" w:hAnsi="Verdana" w:cstheme="minorBidi"/>
              <w:b w:val="0"/>
              <w:caps w:val="0"/>
              <w:noProof/>
            </w:rPr>
          </w:pPr>
          <w:r>
            <w:fldChar w:fldCharType="begin"/>
          </w:r>
          <w:r>
            <w:instrText xml:space="preserve"> HYPERLINK \l "_Toc64386756"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b w:val="0"/>
              <w:noProof/>
            </w:rPr>
            <w:t>2.</w:t>
          </w:r>
          <w:r w:rsidR="00823A3F" w:rsidRPr="00823A3F">
            <w:rPr>
              <w:rFonts w:ascii="Verdana" w:eastAsiaTheme="minorEastAsia" w:hAnsi="Verdana" w:cstheme="minorBidi"/>
              <w:b w:val="0"/>
              <w:caps w:val="0"/>
              <w:noProof/>
            </w:rPr>
            <w:tab/>
          </w:r>
          <w:r w:rsidR="00823A3F" w:rsidRPr="00823A3F">
            <w:rPr>
              <w:rStyle w:val="Hipercze"/>
              <w:rFonts w:ascii="Verdana" w:hAnsi="Verdana"/>
              <w:b w:val="0"/>
              <w:noProof/>
            </w:rPr>
            <w:t>MATERIAŁY</w:t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tab/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fldChar w:fldCharType="begin"/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instrText xml:space="preserve"> PAGEREF _Toc64386756 \h </w:instrText>
          </w:r>
          <w:r w:rsidR="00823A3F" w:rsidRPr="00823A3F">
            <w:rPr>
              <w:rFonts w:ascii="Verdana" w:hAnsi="Verdana"/>
              <w:b w:val="0"/>
              <w:noProof/>
              <w:webHidden/>
            </w:rPr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fldChar w:fldCharType="separate"/>
          </w:r>
          <w:ins w:id="23" w:author="Rak Bartosz" w:date="2021-02-22T13:56:00Z">
            <w:r>
              <w:rPr>
                <w:rFonts w:ascii="Verdana" w:hAnsi="Verdana"/>
                <w:b w:val="0"/>
                <w:noProof/>
                <w:webHidden/>
              </w:rPr>
              <w:t>5</w:t>
            </w:r>
          </w:ins>
          <w:del w:id="24" w:author="Rak Bartosz" w:date="2021-02-22T13:56:00Z">
            <w:r w:rsidR="00823A3F" w:rsidRPr="00823A3F" w:rsidDel="00BA5F27">
              <w:rPr>
                <w:rFonts w:ascii="Verdana" w:hAnsi="Verdana"/>
                <w:b w:val="0"/>
                <w:noProof/>
                <w:webHidden/>
              </w:rPr>
              <w:delText>6</w:delText>
            </w:r>
          </w:del>
          <w:r w:rsidR="00823A3F" w:rsidRPr="00823A3F">
            <w:rPr>
              <w:rFonts w:ascii="Verdana" w:hAnsi="Verdana"/>
              <w:b w:val="0"/>
              <w:noProof/>
              <w:webHidden/>
            </w:rPr>
            <w:fldChar w:fldCharType="end"/>
          </w:r>
          <w:r>
            <w:rPr>
              <w:rFonts w:ascii="Verdana" w:hAnsi="Verdana"/>
              <w:b w:val="0"/>
              <w:noProof/>
            </w:rPr>
            <w:fldChar w:fldCharType="end"/>
          </w:r>
        </w:p>
        <w:p w14:paraId="16EE9A27" w14:textId="1F64F787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"_Toc64386757"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2.1.</w:t>
          </w:r>
          <w:r w:rsidR="00823A3F" w:rsidRPr="00823A3F">
            <w:rPr>
              <w:rFonts w:ascii="Verdana" w:eastAsiaTheme="minorEastAsia" w:hAnsi="Verdana" w:cstheme="minorBidi"/>
              <w:kern w:val="0"/>
              <w:sz w:val="20"/>
              <w:szCs w:val="20"/>
            </w:rPr>
            <w:tab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Ogólne wymagania dotyczące materiałów</w: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instrText xml:space="preserve"> PAGEREF _Toc64386757 \h </w:instrTex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separate"/>
          </w:r>
          <w:ins w:id="25" w:author="Rak Bartosz" w:date="2021-02-22T13:56:00Z">
            <w:r>
              <w:rPr>
                <w:rFonts w:ascii="Verdana" w:hAnsi="Verdana"/>
                <w:webHidden/>
                <w:sz w:val="20"/>
                <w:szCs w:val="20"/>
              </w:rPr>
              <w:t>5</w:t>
            </w:r>
          </w:ins>
          <w:del w:id="26" w:author="Rak Bartosz" w:date="2021-02-22T13:56:00Z">
            <w:r w:rsidR="00823A3F" w:rsidRPr="00823A3F" w:rsidDel="00BA5F27">
              <w:rPr>
                <w:rFonts w:ascii="Verdana" w:hAnsi="Verdana"/>
                <w:webHidden/>
                <w:sz w:val="20"/>
                <w:szCs w:val="20"/>
              </w:rPr>
              <w:delText>6</w:delText>
            </w:r>
          </w:del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end"/>
          </w:r>
          <w:r>
            <w:rPr>
              <w:rFonts w:ascii="Verdana" w:hAnsi="Verdana"/>
              <w:sz w:val="20"/>
              <w:szCs w:val="20"/>
            </w:rPr>
            <w:fldChar w:fldCharType="end"/>
          </w:r>
        </w:p>
        <w:p w14:paraId="5A9C7A45" w14:textId="7F78ABEA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"_Toc64386758"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2.2.</w:t>
          </w:r>
          <w:r w:rsidR="00823A3F" w:rsidRPr="00823A3F">
            <w:rPr>
              <w:rFonts w:ascii="Verdana" w:eastAsiaTheme="minorEastAsia" w:hAnsi="Verdana" w:cstheme="minorBidi"/>
              <w:kern w:val="0"/>
              <w:sz w:val="20"/>
              <w:szCs w:val="20"/>
            </w:rPr>
            <w:tab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Materiały do wykonania robót</w: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instrText xml:space="preserve"> PAGEREF _Toc64386758 \h </w:instrTex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separate"/>
          </w:r>
          <w:ins w:id="27" w:author="Rak Bartosz" w:date="2021-02-22T13:56:00Z">
            <w:r>
              <w:rPr>
                <w:rFonts w:ascii="Verdana" w:hAnsi="Verdana"/>
                <w:webHidden/>
                <w:sz w:val="20"/>
                <w:szCs w:val="20"/>
              </w:rPr>
              <w:t>5</w:t>
            </w:r>
          </w:ins>
          <w:del w:id="28" w:author="Rak Bartosz" w:date="2021-02-22T13:56:00Z">
            <w:r w:rsidR="00823A3F" w:rsidRPr="00823A3F" w:rsidDel="00BA5F27">
              <w:rPr>
                <w:rFonts w:ascii="Verdana" w:hAnsi="Verdana"/>
                <w:webHidden/>
                <w:sz w:val="20"/>
                <w:szCs w:val="20"/>
              </w:rPr>
              <w:delText>6</w:delText>
            </w:r>
          </w:del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end"/>
          </w:r>
          <w:r>
            <w:rPr>
              <w:rFonts w:ascii="Verdana" w:hAnsi="Verdana"/>
              <w:sz w:val="20"/>
              <w:szCs w:val="20"/>
            </w:rPr>
            <w:fldChar w:fldCharType="end"/>
          </w:r>
        </w:p>
        <w:p w14:paraId="400B9A6F" w14:textId="536820D9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"_Toc64386759"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3.1.</w:t>
          </w:r>
          <w:r w:rsidR="00823A3F" w:rsidRPr="00823A3F">
            <w:rPr>
              <w:rFonts w:ascii="Verdana" w:eastAsiaTheme="minorEastAsia" w:hAnsi="Verdana" w:cstheme="minorBidi"/>
              <w:kern w:val="0"/>
              <w:sz w:val="20"/>
              <w:szCs w:val="20"/>
            </w:rPr>
            <w:tab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Ogólne wymagania dotyczące sprzętu</w: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instrText xml:space="preserve"> PAGEREF _Toc64386759 \h </w:instrTex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separate"/>
          </w:r>
          <w:ins w:id="29" w:author="Rak Bartosz" w:date="2021-02-22T13:56:00Z">
            <w:r>
              <w:rPr>
                <w:rFonts w:ascii="Verdana" w:hAnsi="Verdana"/>
                <w:webHidden/>
                <w:sz w:val="20"/>
                <w:szCs w:val="20"/>
              </w:rPr>
              <w:t>7</w:t>
            </w:r>
          </w:ins>
          <w:del w:id="30" w:author="Rak Bartosz" w:date="2021-02-22T13:56:00Z">
            <w:r w:rsidR="00823A3F" w:rsidRPr="00823A3F" w:rsidDel="00BA5F27">
              <w:rPr>
                <w:rFonts w:ascii="Verdana" w:hAnsi="Verdana"/>
                <w:webHidden/>
                <w:sz w:val="20"/>
                <w:szCs w:val="20"/>
              </w:rPr>
              <w:delText>8</w:delText>
            </w:r>
          </w:del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end"/>
          </w:r>
          <w:r>
            <w:rPr>
              <w:rFonts w:ascii="Verdana" w:hAnsi="Verdana"/>
              <w:sz w:val="20"/>
              <w:szCs w:val="20"/>
            </w:rPr>
            <w:fldChar w:fldCharType="end"/>
          </w:r>
        </w:p>
        <w:p w14:paraId="18306759" w14:textId="5CC113F3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"_Toc64386760"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3.2.</w:t>
          </w:r>
          <w:r w:rsidR="00823A3F" w:rsidRPr="00823A3F">
            <w:rPr>
              <w:rFonts w:ascii="Verdana" w:eastAsiaTheme="minorEastAsia" w:hAnsi="Verdana" w:cstheme="minorBidi"/>
              <w:kern w:val="0"/>
              <w:sz w:val="20"/>
              <w:szCs w:val="20"/>
            </w:rPr>
            <w:tab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Sprzęt stosowany do wykonania robót</w: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instrText xml:space="preserve"> PAGEREF _Toc64386760 \h </w:instrTex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separate"/>
          </w:r>
          <w:ins w:id="31" w:author="Rak Bartosz" w:date="2021-02-22T13:56:00Z">
            <w:r>
              <w:rPr>
                <w:rFonts w:ascii="Verdana" w:hAnsi="Verdana"/>
                <w:webHidden/>
                <w:sz w:val="20"/>
                <w:szCs w:val="20"/>
              </w:rPr>
              <w:t>7</w:t>
            </w:r>
          </w:ins>
          <w:del w:id="32" w:author="Rak Bartosz" w:date="2021-02-22T13:56:00Z">
            <w:r w:rsidR="00823A3F" w:rsidRPr="00823A3F" w:rsidDel="00BA5F27">
              <w:rPr>
                <w:rFonts w:ascii="Verdana" w:hAnsi="Verdana"/>
                <w:webHidden/>
                <w:sz w:val="20"/>
                <w:szCs w:val="20"/>
              </w:rPr>
              <w:delText>8</w:delText>
            </w:r>
          </w:del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end"/>
          </w:r>
          <w:r>
            <w:rPr>
              <w:rFonts w:ascii="Verdana" w:hAnsi="Verdana"/>
              <w:sz w:val="20"/>
              <w:szCs w:val="20"/>
            </w:rPr>
            <w:fldChar w:fldCharType="end"/>
          </w:r>
        </w:p>
        <w:p w14:paraId="13F97EB4" w14:textId="7627396D" w:rsidR="00823A3F" w:rsidRPr="00823A3F" w:rsidRDefault="00BA5F27" w:rsidP="00823A3F">
          <w:pPr>
            <w:pStyle w:val="Spistreci1"/>
            <w:tabs>
              <w:tab w:val="clear" w:pos="7371"/>
              <w:tab w:val="left" w:pos="440"/>
              <w:tab w:val="right" w:leader="dot" w:pos="9356"/>
            </w:tabs>
            <w:rPr>
              <w:rFonts w:ascii="Verdana" w:eastAsiaTheme="minorEastAsia" w:hAnsi="Verdana" w:cstheme="minorBidi"/>
              <w:b w:val="0"/>
              <w:caps w:val="0"/>
              <w:noProof/>
            </w:rPr>
          </w:pPr>
          <w:r>
            <w:fldChar w:fldCharType="begin"/>
          </w:r>
          <w:r>
            <w:instrText xml:space="preserve"> HYPERLINK \l "_Toc64386761"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b w:val="0"/>
              <w:noProof/>
            </w:rPr>
            <w:t>4.</w:t>
          </w:r>
          <w:r w:rsidR="00823A3F" w:rsidRPr="00823A3F">
            <w:rPr>
              <w:rFonts w:ascii="Verdana" w:eastAsiaTheme="minorEastAsia" w:hAnsi="Verdana" w:cstheme="minorBidi"/>
              <w:b w:val="0"/>
              <w:caps w:val="0"/>
              <w:noProof/>
            </w:rPr>
            <w:tab/>
          </w:r>
          <w:r w:rsidR="00823A3F" w:rsidRPr="00823A3F">
            <w:rPr>
              <w:rStyle w:val="Hipercze"/>
              <w:rFonts w:ascii="Verdana" w:hAnsi="Verdana"/>
              <w:b w:val="0"/>
              <w:noProof/>
            </w:rPr>
            <w:t>TRANSPORT I SKŁADOWANIE</w:t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tab/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fldChar w:fldCharType="begin"/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instrText xml:space="preserve"> PAGEREF _Toc64386761 \h </w:instrText>
          </w:r>
          <w:r w:rsidR="00823A3F" w:rsidRPr="00823A3F">
            <w:rPr>
              <w:rFonts w:ascii="Verdana" w:hAnsi="Verdana"/>
              <w:b w:val="0"/>
              <w:noProof/>
              <w:webHidden/>
            </w:rPr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fldChar w:fldCharType="separate"/>
          </w:r>
          <w:ins w:id="33" w:author="Rak Bartosz" w:date="2021-02-22T13:56:00Z">
            <w:r>
              <w:rPr>
                <w:rFonts w:ascii="Verdana" w:hAnsi="Verdana"/>
                <w:b w:val="0"/>
                <w:noProof/>
                <w:webHidden/>
              </w:rPr>
              <w:t>7</w:t>
            </w:r>
          </w:ins>
          <w:del w:id="34" w:author="Rak Bartosz" w:date="2021-02-22T13:56:00Z">
            <w:r w:rsidR="00823A3F" w:rsidRPr="00823A3F" w:rsidDel="00BA5F27">
              <w:rPr>
                <w:rFonts w:ascii="Verdana" w:hAnsi="Verdana"/>
                <w:b w:val="0"/>
                <w:noProof/>
                <w:webHidden/>
              </w:rPr>
              <w:delText>8</w:delText>
            </w:r>
          </w:del>
          <w:r w:rsidR="00823A3F" w:rsidRPr="00823A3F">
            <w:rPr>
              <w:rFonts w:ascii="Verdana" w:hAnsi="Verdana"/>
              <w:b w:val="0"/>
              <w:noProof/>
              <w:webHidden/>
            </w:rPr>
            <w:fldChar w:fldCharType="end"/>
          </w:r>
          <w:r>
            <w:rPr>
              <w:rFonts w:ascii="Verdana" w:hAnsi="Verdana"/>
              <w:b w:val="0"/>
              <w:noProof/>
            </w:rPr>
            <w:fldChar w:fldCharType="end"/>
          </w:r>
        </w:p>
        <w:p w14:paraId="657E69CC" w14:textId="59D2F6DE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"_Toc64386762"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4.1.</w:t>
          </w:r>
          <w:r w:rsidR="00823A3F" w:rsidRPr="00823A3F">
            <w:rPr>
              <w:rFonts w:ascii="Verdana" w:eastAsiaTheme="minorEastAsia" w:hAnsi="Verdana" w:cstheme="minorBidi"/>
              <w:kern w:val="0"/>
              <w:sz w:val="20"/>
              <w:szCs w:val="20"/>
            </w:rPr>
            <w:tab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Ogólne wymagania dotyczące transportu i składowania</w: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instrText xml:space="preserve"> PAGEREF _Toc64386762 \h </w:instrTex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separate"/>
          </w:r>
          <w:ins w:id="35" w:author="Rak Bartosz" w:date="2021-02-22T13:56:00Z">
            <w:r>
              <w:rPr>
                <w:rFonts w:ascii="Verdana" w:hAnsi="Verdana"/>
                <w:webHidden/>
                <w:sz w:val="20"/>
                <w:szCs w:val="20"/>
              </w:rPr>
              <w:t>7</w:t>
            </w:r>
          </w:ins>
          <w:del w:id="36" w:author="Rak Bartosz" w:date="2021-02-22T13:56:00Z">
            <w:r w:rsidR="00823A3F" w:rsidRPr="00823A3F" w:rsidDel="00BA5F27">
              <w:rPr>
                <w:rFonts w:ascii="Verdana" w:hAnsi="Verdana"/>
                <w:webHidden/>
                <w:sz w:val="20"/>
                <w:szCs w:val="20"/>
              </w:rPr>
              <w:delText>8</w:delText>
            </w:r>
          </w:del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end"/>
          </w:r>
          <w:r>
            <w:rPr>
              <w:rFonts w:ascii="Verdana" w:hAnsi="Verdana"/>
              <w:sz w:val="20"/>
              <w:szCs w:val="20"/>
            </w:rPr>
            <w:fldChar w:fldCharType="end"/>
          </w:r>
        </w:p>
        <w:p w14:paraId="3DADAFF8" w14:textId="0D558EA0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"_Toc64386763"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4.2.</w:t>
          </w:r>
          <w:r w:rsidR="00823A3F" w:rsidRPr="00823A3F">
            <w:rPr>
              <w:rFonts w:ascii="Verdana" w:eastAsiaTheme="minorEastAsia" w:hAnsi="Verdana" w:cstheme="minorBidi"/>
              <w:kern w:val="0"/>
              <w:sz w:val="20"/>
              <w:szCs w:val="20"/>
            </w:rPr>
            <w:tab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Transport materiałów</w: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instrText xml:space="preserve"> PAGEREF _Toc64386763 \h </w:instrTex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separate"/>
          </w:r>
          <w:ins w:id="37" w:author="Rak Bartosz" w:date="2021-02-22T13:56:00Z">
            <w:r>
              <w:rPr>
                <w:rFonts w:ascii="Verdana" w:hAnsi="Verdana"/>
                <w:webHidden/>
                <w:sz w:val="20"/>
                <w:szCs w:val="20"/>
              </w:rPr>
              <w:t>7</w:t>
            </w:r>
          </w:ins>
          <w:del w:id="38" w:author="Rak Bartosz" w:date="2021-02-22T13:56:00Z">
            <w:r w:rsidR="00823A3F" w:rsidRPr="00823A3F" w:rsidDel="00BA5F27">
              <w:rPr>
                <w:rFonts w:ascii="Verdana" w:hAnsi="Verdana"/>
                <w:webHidden/>
                <w:sz w:val="20"/>
                <w:szCs w:val="20"/>
              </w:rPr>
              <w:delText>8</w:delText>
            </w:r>
          </w:del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end"/>
          </w:r>
          <w:r>
            <w:rPr>
              <w:rFonts w:ascii="Verdana" w:hAnsi="Verdana"/>
              <w:sz w:val="20"/>
              <w:szCs w:val="20"/>
            </w:rPr>
            <w:fldChar w:fldCharType="end"/>
          </w:r>
        </w:p>
        <w:p w14:paraId="4B449668" w14:textId="264D39C9" w:rsidR="00823A3F" w:rsidRPr="00823A3F" w:rsidRDefault="00BA5F27" w:rsidP="00823A3F">
          <w:pPr>
            <w:pStyle w:val="Spistreci1"/>
            <w:tabs>
              <w:tab w:val="clear" w:pos="7371"/>
              <w:tab w:val="left" w:pos="440"/>
              <w:tab w:val="right" w:leader="dot" w:pos="9356"/>
            </w:tabs>
            <w:rPr>
              <w:rFonts w:ascii="Verdana" w:eastAsiaTheme="minorEastAsia" w:hAnsi="Verdana" w:cstheme="minorBidi"/>
              <w:b w:val="0"/>
              <w:caps w:val="0"/>
              <w:noProof/>
            </w:rPr>
          </w:pPr>
          <w:r>
            <w:fldChar w:fldCharType="begin"/>
          </w:r>
          <w:r>
            <w:instrText xml:space="preserve"> HYPERLINK \l "_Toc64386764"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b w:val="0"/>
              <w:noProof/>
            </w:rPr>
            <w:t>5.</w:t>
          </w:r>
          <w:r w:rsidR="00823A3F" w:rsidRPr="00823A3F">
            <w:rPr>
              <w:rFonts w:ascii="Verdana" w:eastAsiaTheme="minorEastAsia" w:hAnsi="Verdana" w:cstheme="minorBidi"/>
              <w:b w:val="0"/>
              <w:caps w:val="0"/>
              <w:noProof/>
            </w:rPr>
            <w:tab/>
          </w:r>
          <w:r w:rsidR="00823A3F" w:rsidRPr="00823A3F">
            <w:rPr>
              <w:rStyle w:val="Hipercze"/>
              <w:rFonts w:ascii="Verdana" w:hAnsi="Verdana"/>
              <w:b w:val="0"/>
              <w:noProof/>
            </w:rPr>
            <w:t>WYKONANIE ROBÓT</w:t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tab/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fldChar w:fldCharType="begin"/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instrText xml:space="preserve"> PAGEREF _Toc64386764 \h </w:instrText>
          </w:r>
          <w:r w:rsidR="00823A3F" w:rsidRPr="00823A3F">
            <w:rPr>
              <w:rFonts w:ascii="Verdana" w:hAnsi="Verdana"/>
              <w:b w:val="0"/>
              <w:noProof/>
              <w:webHidden/>
            </w:rPr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fldChar w:fldCharType="separate"/>
          </w:r>
          <w:ins w:id="39" w:author="Rak Bartosz" w:date="2021-02-22T13:56:00Z">
            <w:r>
              <w:rPr>
                <w:rFonts w:ascii="Verdana" w:hAnsi="Verdana"/>
                <w:b w:val="0"/>
                <w:noProof/>
                <w:webHidden/>
              </w:rPr>
              <w:t>8</w:t>
            </w:r>
          </w:ins>
          <w:del w:id="40" w:author="Rak Bartosz" w:date="2021-02-22T13:56:00Z">
            <w:r w:rsidR="00823A3F" w:rsidRPr="00823A3F" w:rsidDel="00BA5F27">
              <w:rPr>
                <w:rFonts w:ascii="Verdana" w:hAnsi="Verdana"/>
                <w:b w:val="0"/>
                <w:noProof/>
                <w:webHidden/>
              </w:rPr>
              <w:delText>9</w:delText>
            </w:r>
          </w:del>
          <w:r w:rsidR="00823A3F" w:rsidRPr="00823A3F">
            <w:rPr>
              <w:rFonts w:ascii="Verdana" w:hAnsi="Verdana"/>
              <w:b w:val="0"/>
              <w:noProof/>
              <w:webHidden/>
            </w:rPr>
            <w:fldChar w:fldCharType="end"/>
          </w:r>
          <w:r>
            <w:rPr>
              <w:rFonts w:ascii="Verdana" w:hAnsi="Verdana"/>
              <w:b w:val="0"/>
              <w:noProof/>
            </w:rPr>
            <w:fldChar w:fldCharType="end"/>
          </w:r>
        </w:p>
        <w:p w14:paraId="214B0167" w14:textId="7BAEAD8E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"_Toc64386765"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5.1.</w:t>
          </w:r>
          <w:r w:rsidR="00823A3F" w:rsidRPr="00823A3F">
            <w:rPr>
              <w:rFonts w:ascii="Verdana" w:eastAsiaTheme="minorEastAsia" w:hAnsi="Verdana" w:cstheme="minorBidi"/>
              <w:kern w:val="0"/>
              <w:sz w:val="20"/>
              <w:szCs w:val="20"/>
            </w:rPr>
            <w:tab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Ogólne zasady wykonania robót</w: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instrText xml:space="preserve"> PAGEREF _Toc64386765 \h </w:instrTex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separate"/>
          </w:r>
          <w:ins w:id="41" w:author="Rak Bartosz" w:date="2021-02-22T13:56:00Z">
            <w:r>
              <w:rPr>
                <w:rFonts w:ascii="Verdana" w:hAnsi="Verdana"/>
                <w:webHidden/>
                <w:sz w:val="20"/>
                <w:szCs w:val="20"/>
              </w:rPr>
              <w:t>8</w:t>
            </w:r>
          </w:ins>
          <w:del w:id="42" w:author="Rak Bartosz" w:date="2021-02-22T13:56:00Z">
            <w:r w:rsidR="00823A3F" w:rsidRPr="00823A3F" w:rsidDel="00BA5F27">
              <w:rPr>
                <w:rFonts w:ascii="Verdana" w:hAnsi="Verdana"/>
                <w:webHidden/>
                <w:sz w:val="20"/>
                <w:szCs w:val="20"/>
              </w:rPr>
              <w:delText>9</w:delText>
            </w:r>
          </w:del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end"/>
          </w:r>
          <w:r>
            <w:rPr>
              <w:rFonts w:ascii="Verdana" w:hAnsi="Verdana"/>
              <w:sz w:val="20"/>
              <w:szCs w:val="20"/>
            </w:rPr>
            <w:fldChar w:fldCharType="end"/>
          </w:r>
        </w:p>
        <w:p w14:paraId="55819C4A" w14:textId="7745231C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"_Toc64386766"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5.2. Zasady wykonywania robót</w: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instrText xml:space="preserve"> PAGEREF _Toc64386766 \h </w:instrTex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separate"/>
          </w:r>
          <w:ins w:id="43" w:author="Rak Bartosz" w:date="2021-02-22T13:56:00Z">
            <w:r>
              <w:rPr>
                <w:rFonts w:ascii="Verdana" w:hAnsi="Verdana"/>
                <w:webHidden/>
                <w:sz w:val="20"/>
                <w:szCs w:val="20"/>
              </w:rPr>
              <w:t>8</w:t>
            </w:r>
          </w:ins>
          <w:del w:id="44" w:author="Rak Bartosz" w:date="2021-02-22T13:56:00Z">
            <w:r w:rsidR="00823A3F" w:rsidRPr="00823A3F" w:rsidDel="00BA5F27">
              <w:rPr>
                <w:rFonts w:ascii="Verdana" w:hAnsi="Verdana"/>
                <w:webHidden/>
                <w:sz w:val="20"/>
                <w:szCs w:val="20"/>
              </w:rPr>
              <w:delText>9</w:delText>
            </w:r>
          </w:del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end"/>
          </w:r>
          <w:r>
            <w:rPr>
              <w:rFonts w:ascii="Verdana" w:hAnsi="Verdana"/>
              <w:sz w:val="20"/>
              <w:szCs w:val="20"/>
            </w:rPr>
            <w:fldChar w:fldCharType="end"/>
          </w:r>
        </w:p>
        <w:p w14:paraId="6855B4D9" w14:textId="3260D332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"_Toc64386767"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5.3.</w:t>
          </w:r>
          <w:r w:rsidR="00823A3F" w:rsidRPr="00823A3F">
            <w:rPr>
              <w:rFonts w:ascii="Verdana" w:eastAsiaTheme="minorEastAsia" w:hAnsi="Verdana" w:cstheme="minorBidi"/>
              <w:kern w:val="0"/>
              <w:sz w:val="20"/>
              <w:szCs w:val="20"/>
            </w:rPr>
            <w:tab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Roboty przygotowawcze</w: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instrText xml:space="preserve"> PAGEREF _Toc64386767 \h </w:instrTex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separate"/>
          </w:r>
          <w:ins w:id="45" w:author="Rak Bartosz" w:date="2021-02-22T13:56:00Z">
            <w:r>
              <w:rPr>
                <w:rFonts w:ascii="Verdana" w:hAnsi="Verdana"/>
                <w:webHidden/>
                <w:sz w:val="20"/>
                <w:szCs w:val="20"/>
              </w:rPr>
              <w:t>8</w:t>
            </w:r>
          </w:ins>
          <w:del w:id="46" w:author="Rak Bartosz" w:date="2021-02-22T13:56:00Z">
            <w:r w:rsidR="00823A3F" w:rsidRPr="00823A3F" w:rsidDel="00BA5F27">
              <w:rPr>
                <w:rFonts w:ascii="Verdana" w:hAnsi="Verdana"/>
                <w:webHidden/>
                <w:sz w:val="20"/>
                <w:szCs w:val="20"/>
              </w:rPr>
              <w:delText>9</w:delText>
            </w:r>
          </w:del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end"/>
          </w:r>
          <w:r>
            <w:rPr>
              <w:rFonts w:ascii="Verdana" w:hAnsi="Verdana"/>
              <w:sz w:val="20"/>
              <w:szCs w:val="20"/>
            </w:rPr>
            <w:fldChar w:fldCharType="end"/>
          </w:r>
        </w:p>
        <w:p w14:paraId="3B07CD3D" w14:textId="4792FFE7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"_Toc64386768"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5.4.</w:t>
          </w:r>
          <w:r w:rsidR="00823A3F" w:rsidRPr="00823A3F">
            <w:rPr>
              <w:rFonts w:ascii="Verdana" w:eastAsiaTheme="minorEastAsia" w:hAnsi="Verdana" w:cstheme="minorBidi"/>
              <w:kern w:val="0"/>
              <w:sz w:val="20"/>
              <w:szCs w:val="20"/>
            </w:rPr>
            <w:tab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Ułożenie warstwy odcinającej z geowłókniny</w: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instrText xml:space="preserve"> PAGEREF _Toc64386768 \h </w:instrTex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separate"/>
          </w:r>
          <w:ins w:id="47" w:author="Rak Bartosz" w:date="2021-02-22T13:56:00Z">
            <w:r>
              <w:rPr>
                <w:rFonts w:ascii="Verdana" w:hAnsi="Verdana"/>
                <w:webHidden/>
                <w:sz w:val="20"/>
                <w:szCs w:val="20"/>
              </w:rPr>
              <w:t>8</w:t>
            </w:r>
          </w:ins>
          <w:del w:id="48" w:author="Rak Bartosz" w:date="2021-02-22T13:56:00Z">
            <w:r w:rsidR="00823A3F" w:rsidRPr="00823A3F" w:rsidDel="00BA5F27">
              <w:rPr>
                <w:rFonts w:ascii="Verdana" w:hAnsi="Verdana"/>
                <w:webHidden/>
                <w:sz w:val="20"/>
                <w:szCs w:val="20"/>
              </w:rPr>
              <w:delText>9</w:delText>
            </w:r>
          </w:del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end"/>
          </w:r>
          <w:r>
            <w:rPr>
              <w:rFonts w:ascii="Verdana" w:hAnsi="Verdana"/>
              <w:sz w:val="20"/>
              <w:szCs w:val="20"/>
            </w:rPr>
            <w:fldChar w:fldCharType="end"/>
          </w:r>
        </w:p>
        <w:p w14:paraId="35595FEC" w14:textId="6D70197B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"_Toc64386769"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5.5.</w:t>
          </w:r>
          <w:r w:rsidR="00823A3F" w:rsidRPr="00823A3F">
            <w:rPr>
              <w:rFonts w:ascii="Verdana" w:eastAsiaTheme="minorEastAsia" w:hAnsi="Verdana" w:cstheme="minorBidi"/>
              <w:kern w:val="0"/>
              <w:sz w:val="20"/>
              <w:szCs w:val="20"/>
            </w:rPr>
            <w:tab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Roboty wykończeniowe</w: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instrText xml:space="preserve"> PAGEREF _Toc64386769 \h </w:instrTex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separate"/>
          </w:r>
          <w:ins w:id="49" w:author="Rak Bartosz" w:date="2021-02-22T13:56:00Z">
            <w:r>
              <w:rPr>
                <w:rFonts w:ascii="Verdana" w:hAnsi="Verdana"/>
                <w:webHidden/>
                <w:sz w:val="20"/>
                <w:szCs w:val="20"/>
              </w:rPr>
              <w:t>9</w:t>
            </w:r>
          </w:ins>
          <w:del w:id="50" w:author="Rak Bartosz" w:date="2021-02-22T13:56:00Z">
            <w:r w:rsidR="00823A3F" w:rsidRPr="00823A3F" w:rsidDel="00BA5F27">
              <w:rPr>
                <w:rFonts w:ascii="Verdana" w:hAnsi="Verdana"/>
                <w:webHidden/>
                <w:sz w:val="20"/>
                <w:szCs w:val="20"/>
              </w:rPr>
              <w:delText>10</w:delText>
            </w:r>
          </w:del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end"/>
          </w:r>
          <w:r>
            <w:rPr>
              <w:rFonts w:ascii="Verdana" w:hAnsi="Verdana"/>
              <w:sz w:val="20"/>
              <w:szCs w:val="20"/>
            </w:rPr>
            <w:fldChar w:fldCharType="end"/>
          </w:r>
        </w:p>
        <w:p w14:paraId="40C1B481" w14:textId="008E785A" w:rsidR="00823A3F" w:rsidRPr="00823A3F" w:rsidRDefault="00BA5F27" w:rsidP="00823A3F">
          <w:pPr>
            <w:pStyle w:val="Spistreci1"/>
            <w:tabs>
              <w:tab w:val="clear" w:pos="7371"/>
              <w:tab w:val="left" w:pos="440"/>
              <w:tab w:val="right" w:leader="dot" w:pos="9356"/>
            </w:tabs>
            <w:rPr>
              <w:rFonts w:ascii="Verdana" w:eastAsiaTheme="minorEastAsia" w:hAnsi="Verdana" w:cstheme="minorBidi"/>
              <w:b w:val="0"/>
              <w:caps w:val="0"/>
              <w:noProof/>
            </w:rPr>
          </w:pPr>
          <w:r>
            <w:fldChar w:fldCharType="begin"/>
          </w:r>
          <w:r>
            <w:instrText xml:space="preserve"> HYPERLINK \l "_Toc64386770"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b w:val="0"/>
              <w:noProof/>
            </w:rPr>
            <w:t>6.</w:t>
          </w:r>
          <w:r w:rsidR="00823A3F" w:rsidRPr="00823A3F">
            <w:rPr>
              <w:rFonts w:ascii="Verdana" w:eastAsiaTheme="minorEastAsia" w:hAnsi="Verdana" w:cstheme="minorBidi"/>
              <w:b w:val="0"/>
              <w:caps w:val="0"/>
              <w:noProof/>
            </w:rPr>
            <w:tab/>
          </w:r>
          <w:r w:rsidR="00823A3F" w:rsidRPr="00823A3F">
            <w:rPr>
              <w:rStyle w:val="Hipercze"/>
              <w:rFonts w:ascii="Verdana" w:hAnsi="Verdana"/>
              <w:b w:val="0"/>
              <w:noProof/>
            </w:rPr>
            <w:t>KONTROLA JAKOŚCI ROBÓT</w:t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tab/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fldChar w:fldCharType="begin"/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instrText xml:space="preserve"> PAGEREF _Toc64386770 \h </w:instrText>
          </w:r>
          <w:r w:rsidR="00823A3F" w:rsidRPr="00823A3F">
            <w:rPr>
              <w:rFonts w:ascii="Verdana" w:hAnsi="Verdana"/>
              <w:b w:val="0"/>
              <w:noProof/>
              <w:webHidden/>
            </w:rPr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fldChar w:fldCharType="separate"/>
          </w:r>
          <w:ins w:id="51" w:author="Rak Bartosz" w:date="2021-02-22T13:56:00Z">
            <w:r>
              <w:rPr>
                <w:rFonts w:ascii="Verdana" w:hAnsi="Verdana"/>
                <w:b w:val="0"/>
                <w:noProof/>
                <w:webHidden/>
              </w:rPr>
              <w:t>9</w:t>
            </w:r>
          </w:ins>
          <w:del w:id="52" w:author="Rak Bartosz" w:date="2021-02-22T13:56:00Z">
            <w:r w:rsidR="00823A3F" w:rsidRPr="00823A3F" w:rsidDel="00BA5F27">
              <w:rPr>
                <w:rFonts w:ascii="Verdana" w:hAnsi="Verdana"/>
                <w:b w:val="0"/>
                <w:noProof/>
                <w:webHidden/>
              </w:rPr>
              <w:delText>10</w:delText>
            </w:r>
          </w:del>
          <w:r w:rsidR="00823A3F" w:rsidRPr="00823A3F">
            <w:rPr>
              <w:rFonts w:ascii="Verdana" w:hAnsi="Verdana"/>
              <w:b w:val="0"/>
              <w:noProof/>
              <w:webHidden/>
            </w:rPr>
            <w:fldChar w:fldCharType="end"/>
          </w:r>
          <w:r>
            <w:rPr>
              <w:rFonts w:ascii="Verdana" w:hAnsi="Verdana"/>
              <w:b w:val="0"/>
              <w:noProof/>
            </w:rPr>
            <w:fldChar w:fldCharType="end"/>
          </w:r>
        </w:p>
        <w:p w14:paraId="6236958C" w14:textId="74ABC120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"_Toc64386771"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bCs/>
              <w:sz w:val="20"/>
              <w:szCs w:val="20"/>
            </w:rPr>
            <w:t>6.1.</w:t>
          </w:r>
          <w:r w:rsidR="00823A3F" w:rsidRPr="00823A3F">
            <w:rPr>
              <w:rFonts w:ascii="Verdana" w:eastAsiaTheme="minorEastAsia" w:hAnsi="Verdana" w:cstheme="minorBidi"/>
              <w:kern w:val="0"/>
              <w:sz w:val="20"/>
              <w:szCs w:val="20"/>
            </w:rPr>
            <w:tab/>
          </w:r>
          <w:r w:rsidR="00823A3F" w:rsidRPr="00823A3F">
            <w:rPr>
              <w:rStyle w:val="Hipercze"/>
              <w:rFonts w:ascii="Verdana" w:hAnsi="Verdana"/>
              <w:bCs/>
              <w:sz w:val="20"/>
              <w:szCs w:val="20"/>
            </w:rPr>
            <w:t>Ogólne wymagania dotyczące kontroli jakości robót</w: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instrText xml:space="preserve"> PAGEREF _Toc64386771 \h </w:instrTex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separate"/>
          </w:r>
          <w:ins w:id="53" w:author="Rak Bartosz" w:date="2021-02-22T13:56:00Z">
            <w:r>
              <w:rPr>
                <w:rFonts w:ascii="Verdana" w:hAnsi="Verdana"/>
                <w:webHidden/>
                <w:sz w:val="20"/>
                <w:szCs w:val="20"/>
              </w:rPr>
              <w:t>9</w:t>
            </w:r>
          </w:ins>
          <w:del w:id="54" w:author="Rak Bartosz" w:date="2021-02-22T13:56:00Z">
            <w:r w:rsidR="00823A3F" w:rsidRPr="00823A3F" w:rsidDel="00BA5F27">
              <w:rPr>
                <w:rFonts w:ascii="Verdana" w:hAnsi="Verdana"/>
                <w:webHidden/>
                <w:sz w:val="20"/>
                <w:szCs w:val="20"/>
              </w:rPr>
              <w:delText>10</w:delText>
            </w:r>
          </w:del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end"/>
          </w:r>
          <w:r>
            <w:rPr>
              <w:rFonts w:ascii="Verdana" w:hAnsi="Verdana"/>
              <w:sz w:val="20"/>
              <w:szCs w:val="20"/>
            </w:rPr>
            <w:fldChar w:fldCharType="end"/>
          </w:r>
        </w:p>
        <w:p w14:paraId="63141025" w14:textId="7C1CDDD0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"_Toc64386772"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bCs/>
              <w:sz w:val="20"/>
              <w:szCs w:val="20"/>
              <w:lang w:eastAsia="en-US"/>
            </w:rPr>
            <w:t>6.2.</w:t>
          </w:r>
          <w:r w:rsidR="00823A3F" w:rsidRPr="00823A3F">
            <w:rPr>
              <w:rFonts w:ascii="Verdana" w:eastAsiaTheme="minorEastAsia" w:hAnsi="Verdana" w:cstheme="minorBidi"/>
              <w:kern w:val="0"/>
              <w:sz w:val="20"/>
              <w:szCs w:val="20"/>
            </w:rPr>
            <w:tab/>
          </w:r>
          <w:r w:rsidR="00823A3F" w:rsidRPr="00823A3F">
            <w:rPr>
              <w:rStyle w:val="Hipercze"/>
              <w:rFonts w:ascii="Verdana" w:hAnsi="Verdana"/>
              <w:bCs/>
              <w:sz w:val="20"/>
              <w:szCs w:val="20"/>
            </w:rPr>
            <w:t>Badania i pomiary Wykonawcy - zgodnie z D-M-00.00.00 „Wymagania ogólne”</w: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instrText xml:space="preserve"> PAGEREF _Toc64386772 \h </w:instrTex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separate"/>
          </w:r>
          <w:ins w:id="55" w:author="Rak Bartosz" w:date="2021-02-22T13:56:00Z">
            <w:r>
              <w:rPr>
                <w:rFonts w:ascii="Verdana" w:hAnsi="Verdana"/>
                <w:webHidden/>
                <w:sz w:val="20"/>
                <w:szCs w:val="20"/>
              </w:rPr>
              <w:t>9</w:t>
            </w:r>
          </w:ins>
          <w:del w:id="56" w:author="Rak Bartosz" w:date="2021-02-22T13:56:00Z">
            <w:r w:rsidR="00823A3F" w:rsidRPr="00823A3F" w:rsidDel="00BA5F27">
              <w:rPr>
                <w:rFonts w:ascii="Verdana" w:hAnsi="Verdana"/>
                <w:webHidden/>
                <w:sz w:val="20"/>
                <w:szCs w:val="20"/>
              </w:rPr>
              <w:delText>11</w:delText>
            </w:r>
          </w:del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end"/>
          </w:r>
          <w:r>
            <w:rPr>
              <w:rFonts w:ascii="Verdana" w:hAnsi="Verdana"/>
              <w:sz w:val="20"/>
              <w:szCs w:val="20"/>
            </w:rPr>
            <w:fldChar w:fldCharType="end"/>
          </w:r>
        </w:p>
        <w:p w14:paraId="13BC580D" w14:textId="7A765D3C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"_Toc64386776"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bCs/>
              <w:sz w:val="20"/>
              <w:szCs w:val="20"/>
              <w:lang w:eastAsia="en-US"/>
            </w:rPr>
            <w:t>6.3.</w:t>
          </w:r>
          <w:r w:rsidR="00823A3F" w:rsidRPr="00823A3F">
            <w:rPr>
              <w:rFonts w:ascii="Verdana" w:eastAsiaTheme="minorEastAsia" w:hAnsi="Verdana" w:cstheme="minorBidi"/>
              <w:kern w:val="0"/>
              <w:sz w:val="20"/>
              <w:szCs w:val="20"/>
            </w:rPr>
            <w:tab/>
          </w:r>
          <w:r w:rsidR="00823A3F" w:rsidRPr="00823A3F">
            <w:rPr>
              <w:rStyle w:val="Hipercze"/>
              <w:rFonts w:ascii="Verdana" w:hAnsi="Verdana"/>
              <w:bCs/>
              <w:sz w:val="20"/>
              <w:szCs w:val="20"/>
              <w:lang w:eastAsia="en-US"/>
            </w:rPr>
            <w:t>Badania i pomiary kontrolne - zgodnie z D-M-00.00.00 „Wymagania ogólne”</w: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instrText xml:space="preserve"> PAGEREF _Toc64386776 \h </w:instrTex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separate"/>
          </w:r>
          <w:ins w:id="57" w:author="Rak Bartosz" w:date="2021-02-22T13:56:00Z">
            <w:r>
              <w:rPr>
                <w:rFonts w:ascii="Verdana" w:hAnsi="Verdana"/>
                <w:webHidden/>
                <w:sz w:val="20"/>
                <w:szCs w:val="20"/>
              </w:rPr>
              <w:t>10</w:t>
            </w:r>
          </w:ins>
          <w:del w:id="58" w:author="Rak Bartosz" w:date="2021-02-22T13:56:00Z">
            <w:r w:rsidR="00823A3F" w:rsidRPr="00823A3F" w:rsidDel="00BA5F27">
              <w:rPr>
                <w:rFonts w:ascii="Verdana" w:hAnsi="Verdana"/>
                <w:webHidden/>
                <w:sz w:val="20"/>
                <w:szCs w:val="20"/>
              </w:rPr>
              <w:delText>11</w:delText>
            </w:r>
          </w:del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end"/>
          </w:r>
          <w:r>
            <w:rPr>
              <w:rFonts w:ascii="Verdana" w:hAnsi="Verdana"/>
              <w:sz w:val="20"/>
              <w:szCs w:val="20"/>
            </w:rPr>
            <w:fldChar w:fldCharType="end"/>
          </w:r>
        </w:p>
        <w:p w14:paraId="3B8AA0D2" w14:textId="29E3BD8F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spacing w:val="-8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"_Toc64386779"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bCs/>
              <w:spacing w:val="-8"/>
              <w:sz w:val="20"/>
              <w:szCs w:val="20"/>
              <w:lang w:eastAsia="en-US"/>
            </w:rPr>
            <w:t>6.4.</w:t>
          </w:r>
          <w:r w:rsidR="00823A3F" w:rsidRPr="00823A3F">
            <w:rPr>
              <w:rFonts w:ascii="Verdana" w:eastAsiaTheme="minorEastAsia" w:hAnsi="Verdana" w:cstheme="minorBidi"/>
              <w:spacing w:val="-8"/>
              <w:kern w:val="0"/>
              <w:sz w:val="20"/>
              <w:szCs w:val="20"/>
            </w:rPr>
            <w:tab/>
          </w:r>
          <w:r w:rsidR="00823A3F" w:rsidRPr="00823A3F">
            <w:rPr>
              <w:rStyle w:val="Hipercze"/>
              <w:rFonts w:ascii="Verdana" w:hAnsi="Verdana"/>
              <w:bCs/>
              <w:spacing w:val="-8"/>
              <w:sz w:val="20"/>
              <w:szCs w:val="20"/>
              <w:lang w:eastAsia="en-US"/>
            </w:rPr>
            <w:t>Badania i pomiary kontrolne dodatkowe - zgodnie z D-M-00.00.00 „Wymagania ogólne”</w:t>
          </w:r>
          <w:r w:rsidR="00823A3F" w:rsidRPr="00823A3F">
            <w:rPr>
              <w:rFonts w:ascii="Verdana" w:hAnsi="Verdana"/>
              <w:webHidden/>
              <w:spacing w:val="-8"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pacing w:val="-8"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pacing w:val="-8"/>
              <w:sz w:val="20"/>
              <w:szCs w:val="20"/>
            </w:rPr>
            <w:instrText xml:space="preserve"> PAGEREF _Toc64386779 \h </w:instrText>
          </w:r>
          <w:r w:rsidR="00823A3F" w:rsidRPr="00823A3F">
            <w:rPr>
              <w:rFonts w:ascii="Verdana" w:hAnsi="Verdana"/>
              <w:webHidden/>
              <w:spacing w:val="-8"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pacing w:val="-8"/>
              <w:sz w:val="20"/>
              <w:szCs w:val="20"/>
            </w:rPr>
            <w:fldChar w:fldCharType="separate"/>
          </w:r>
          <w:ins w:id="59" w:author="Rak Bartosz" w:date="2021-02-22T13:56:00Z">
            <w:r>
              <w:rPr>
                <w:rFonts w:ascii="Verdana" w:hAnsi="Verdana"/>
                <w:webHidden/>
                <w:spacing w:val="-8"/>
                <w:sz w:val="20"/>
                <w:szCs w:val="20"/>
              </w:rPr>
              <w:t>10</w:t>
            </w:r>
          </w:ins>
          <w:del w:id="60" w:author="Rak Bartosz" w:date="2021-02-22T13:56:00Z">
            <w:r w:rsidR="00823A3F" w:rsidRPr="00823A3F" w:rsidDel="00BA5F27">
              <w:rPr>
                <w:rFonts w:ascii="Verdana" w:hAnsi="Verdana"/>
                <w:webHidden/>
                <w:spacing w:val="-8"/>
                <w:sz w:val="20"/>
                <w:szCs w:val="20"/>
              </w:rPr>
              <w:delText>11</w:delText>
            </w:r>
          </w:del>
          <w:r w:rsidR="00823A3F" w:rsidRPr="00823A3F">
            <w:rPr>
              <w:rFonts w:ascii="Verdana" w:hAnsi="Verdana"/>
              <w:webHidden/>
              <w:spacing w:val="-8"/>
              <w:sz w:val="20"/>
              <w:szCs w:val="20"/>
            </w:rPr>
            <w:fldChar w:fldCharType="end"/>
          </w:r>
          <w:r>
            <w:rPr>
              <w:rFonts w:ascii="Verdana" w:hAnsi="Verdana"/>
              <w:spacing w:val="-8"/>
              <w:sz w:val="20"/>
              <w:szCs w:val="20"/>
            </w:rPr>
            <w:fldChar w:fldCharType="end"/>
          </w:r>
        </w:p>
        <w:p w14:paraId="504877AC" w14:textId="20EBED0B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spacing w:val="-8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"_Toc64386782"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bCs/>
              <w:spacing w:val="-8"/>
              <w:sz w:val="20"/>
              <w:szCs w:val="20"/>
              <w:lang w:eastAsia="en-US"/>
            </w:rPr>
            <w:t>6.5.</w:t>
          </w:r>
          <w:r w:rsidR="00823A3F" w:rsidRPr="00823A3F">
            <w:rPr>
              <w:rFonts w:ascii="Verdana" w:eastAsiaTheme="minorEastAsia" w:hAnsi="Verdana" w:cstheme="minorBidi"/>
              <w:spacing w:val="-8"/>
              <w:kern w:val="0"/>
              <w:sz w:val="20"/>
              <w:szCs w:val="20"/>
            </w:rPr>
            <w:tab/>
          </w:r>
          <w:r w:rsidR="00823A3F" w:rsidRPr="00823A3F">
            <w:rPr>
              <w:rStyle w:val="Hipercze"/>
              <w:rFonts w:ascii="Verdana" w:hAnsi="Verdana"/>
              <w:bCs/>
              <w:spacing w:val="-8"/>
              <w:sz w:val="20"/>
              <w:szCs w:val="20"/>
              <w:lang w:eastAsia="en-US"/>
            </w:rPr>
            <w:t>Badania i pomiary arbitrażowe - zgodnie z D-M-00.00.00 „Wymagania ogólne”</w:t>
          </w:r>
          <w:r w:rsidR="00823A3F" w:rsidRPr="00823A3F">
            <w:rPr>
              <w:rFonts w:ascii="Verdana" w:hAnsi="Verdana"/>
              <w:webHidden/>
              <w:spacing w:val="-8"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pacing w:val="-8"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pacing w:val="-8"/>
              <w:sz w:val="20"/>
              <w:szCs w:val="20"/>
            </w:rPr>
            <w:instrText xml:space="preserve"> PAGEREF _Toc64386782 \h </w:instrText>
          </w:r>
          <w:r w:rsidR="00823A3F" w:rsidRPr="00823A3F">
            <w:rPr>
              <w:rFonts w:ascii="Verdana" w:hAnsi="Verdana"/>
              <w:webHidden/>
              <w:spacing w:val="-8"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pacing w:val="-8"/>
              <w:sz w:val="20"/>
              <w:szCs w:val="20"/>
            </w:rPr>
            <w:fldChar w:fldCharType="separate"/>
          </w:r>
          <w:ins w:id="61" w:author="Rak Bartosz" w:date="2021-02-22T13:56:00Z">
            <w:r>
              <w:rPr>
                <w:rFonts w:ascii="Verdana" w:hAnsi="Verdana"/>
                <w:webHidden/>
                <w:spacing w:val="-8"/>
                <w:sz w:val="20"/>
                <w:szCs w:val="20"/>
              </w:rPr>
              <w:t>10</w:t>
            </w:r>
          </w:ins>
          <w:del w:id="62" w:author="Rak Bartosz" w:date="2021-02-22T13:56:00Z">
            <w:r w:rsidR="00823A3F" w:rsidRPr="00823A3F" w:rsidDel="00BA5F27">
              <w:rPr>
                <w:rFonts w:ascii="Verdana" w:hAnsi="Verdana"/>
                <w:webHidden/>
                <w:spacing w:val="-8"/>
                <w:sz w:val="20"/>
                <w:szCs w:val="20"/>
              </w:rPr>
              <w:delText>11</w:delText>
            </w:r>
          </w:del>
          <w:r w:rsidR="00823A3F" w:rsidRPr="00823A3F">
            <w:rPr>
              <w:rFonts w:ascii="Verdana" w:hAnsi="Verdana"/>
              <w:webHidden/>
              <w:spacing w:val="-8"/>
              <w:sz w:val="20"/>
              <w:szCs w:val="20"/>
            </w:rPr>
            <w:fldChar w:fldCharType="end"/>
          </w:r>
          <w:r>
            <w:rPr>
              <w:rFonts w:ascii="Verdana" w:hAnsi="Verdana"/>
              <w:spacing w:val="-8"/>
              <w:sz w:val="20"/>
              <w:szCs w:val="20"/>
            </w:rPr>
            <w:fldChar w:fldCharType="end"/>
          </w:r>
        </w:p>
        <w:p w14:paraId="0723E418" w14:textId="15F18D86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spacing w:val="-8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"_Toc64386786"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spacing w:val="-8"/>
              <w:sz w:val="20"/>
              <w:szCs w:val="20"/>
            </w:rPr>
            <w:t>6.6.</w:t>
          </w:r>
          <w:r w:rsidR="00823A3F" w:rsidRPr="00823A3F">
            <w:rPr>
              <w:rFonts w:ascii="Verdana" w:eastAsiaTheme="minorEastAsia" w:hAnsi="Verdana" w:cstheme="minorBidi"/>
              <w:spacing w:val="-8"/>
              <w:kern w:val="0"/>
              <w:sz w:val="20"/>
              <w:szCs w:val="20"/>
            </w:rPr>
            <w:tab/>
          </w:r>
          <w:r w:rsidR="00823A3F" w:rsidRPr="00823A3F">
            <w:rPr>
              <w:rStyle w:val="Hipercze"/>
              <w:rFonts w:ascii="Verdana" w:hAnsi="Verdana"/>
              <w:spacing w:val="-8"/>
              <w:sz w:val="20"/>
              <w:szCs w:val="20"/>
            </w:rPr>
            <w:t>Badania przed przystąpieniem do robót</w:t>
          </w:r>
          <w:r w:rsidR="00823A3F" w:rsidRPr="00823A3F">
            <w:rPr>
              <w:rStyle w:val="Hipercze"/>
              <w:rFonts w:ascii="Verdana" w:hAnsi="Verdana"/>
              <w:bCs/>
              <w:spacing w:val="-8"/>
              <w:sz w:val="20"/>
              <w:szCs w:val="20"/>
              <w:lang w:eastAsia="en-US"/>
            </w:rPr>
            <w:t xml:space="preserve"> - zgodnie z D-M-00.00.00 „Wymagania ogólne”</w:t>
          </w:r>
          <w:r w:rsidR="00823A3F" w:rsidRPr="00823A3F">
            <w:rPr>
              <w:rFonts w:ascii="Verdana" w:hAnsi="Verdana"/>
              <w:webHidden/>
              <w:spacing w:val="-8"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pacing w:val="-8"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pacing w:val="-8"/>
              <w:sz w:val="20"/>
              <w:szCs w:val="20"/>
            </w:rPr>
            <w:instrText xml:space="preserve"> PAGEREF _Toc64386786 \h </w:instrText>
          </w:r>
          <w:r w:rsidR="00823A3F" w:rsidRPr="00823A3F">
            <w:rPr>
              <w:rFonts w:ascii="Verdana" w:hAnsi="Verdana"/>
              <w:webHidden/>
              <w:spacing w:val="-8"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pacing w:val="-8"/>
              <w:sz w:val="20"/>
              <w:szCs w:val="20"/>
            </w:rPr>
            <w:fldChar w:fldCharType="separate"/>
          </w:r>
          <w:ins w:id="63" w:author="Rak Bartosz" w:date="2021-02-22T13:56:00Z">
            <w:r>
              <w:rPr>
                <w:rFonts w:ascii="Verdana" w:hAnsi="Verdana"/>
                <w:webHidden/>
                <w:spacing w:val="-8"/>
                <w:sz w:val="20"/>
                <w:szCs w:val="20"/>
              </w:rPr>
              <w:t>10</w:t>
            </w:r>
          </w:ins>
          <w:del w:id="64" w:author="Rak Bartosz" w:date="2021-02-22T13:56:00Z">
            <w:r w:rsidR="00823A3F" w:rsidRPr="00823A3F" w:rsidDel="00BA5F27">
              <w:rPr>
                <w:rFonts w:ascii="Verdana" w:hAnsi="Verdana"/>
                <w:webHidden/>
                <w:spacing w:val="-8"/>
                <w:sz w:val="20"/>
                <w:szCs w:val="20"/>
              </w:rPr>
              <w:delText>11</w:delText>
            </w:r>
          </w:del>
          <w:r w:rsidR="00823A3F" w:rsidRPr="00823A3F">
            <w:rPr>
              <w:rFonts w:ascii="Verdana" w:hAnsi="Verdana"/>
              <w:webHidden/>
              <w:spacing w:val="-8"/>
              <w:sz w:val="20"/>
              <w:szCs w:val="20"/>
            </w:rPr>
            <w:fldChar w:fldCharType="end"/>
          </w:r>
          <w:r>
            <w:rPr>
              <w:rFonts w:ascii="Verdana" w:hAnsi="Verdana"/>
              <w:spacing w:val="-8"/>
              <w:sz w:val="20"/>
              <w:szCs w:val="20"/>
            </w:rPr>
            <w:fldChar w:fldCharType="end"/>
          </w:r>
        </w:p>
        <w:p w14:paraId="06F221B2" w14:textId="187D1569" w:rsidR="00823A3F" w:rsidRPr="00823A3F" w:rsidRDefault="0086794D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hyperlink w:anchor="_Toc64386787" w:history="1">
            <w:r w:rsidR="00823A3F" w:rsidRPr="00823A3F">
              <w:rPr>
                <w:rStyle w:val="Hipercze"/>
                <w:rFonts w:ascii="Verdana" w:hAnsi="Verdana"/>
                <w:sz w:val="20"/>
                <w:szCs w:val="20"/>
              </w:rPr>
              <w:t>6.7.</w:t>
            </w:r>
            <w:r w:rsidR="00823A3F" w:rsidRPr="00823A3F">
              <w:rPr>
                <w:rFonts w:ascii="Verdana" w:eastAsiaTheme="minorEastAsia" w:hAnsi="Verdana" w:cstheme="minorBidi"/>
                <w:kern w:val="0"/>
                <w:sz w:val="20"/>
                <w:szCs w:val="20"/>
              </w:rPr>
              <w:tab/>
            </w:r>
            <w:r w:rsidR="00823A3F" w:rsidRPr="00823A3F">
              <w:rPr>
                <w:rStyle w:val="Hipercze"/>
                <w:rFonts w:ascii="Verdana" w:hAnsi="Verdana"/>
                <w:sz w:val="20"/>
                <w:szCs w:val="20"/>
              </w:rPr>
              <w:t>Badania w czasie robót</w:t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tab/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fldChar w:fldCharType="begin"/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instrText xml:space="preserve"> PAGEREF _Toc64386787 \h </w:instrText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fldChar w:fldCharType="separate"/>
            </w:r>
            <w:r w:rsidR="00BA5F27">
              <w:rPr>
                <w:rFonts w:ascii="Verdana" w:hAnsi="Verdana"/>
                <w:webHidden/>
                <w:sz w:val="20"/>
                <w:szCs w:val="20"/>
              </w:rPr>
              <w:t>11</w:t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fldChar w:fldCharType="end"/>
            </w:r>
          </w:hyperlink>
        </w:p>
        <w:p w14:paraId="12036D41" w14:textId="11AB1951" w:rsidR="00823A3F" w:rsidRPr="00823A3F" w:rsidRDefault="00BA5F27" w:rsidP="00823A3F">
          <w:pPr>
            <w:pStyle w:val="Spistreci1"/>
            <w:tabs>
              <w:tab w:val="clear" w:pos="7371"/>
              <w:tab w:val="left" w:pos="440"/>
              <w:tab w:val="right" w:leader="dot" w:pos="9356"/>
            </w:tabs>
            <w:rPr>
              <w:rFonts w:ascii="Verdana" w:eastAsiaTheme="minorEastAsia" w:hAnsi="Verdana" w:cstheme="minorBidi"/>
              <w:b w:val="0"/>
              <w:caps w:val="0"/>
              <w:noProof/>
            </w:rPr>
          </w:pPr>
          <w:r>
            <w:fldChar w:fldCharType="begin"/>
          </w:r>
          <w:r>
            <w:instrText xml:space="preserve"> HYPERLINK \l "_Toc64386788"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b w:val="0"/>
              <w:noProof/>
            </w:rPr>
            <w:t>7.</w:t>
          </w:r>
          <w:r w:rsidR="00823A3F" w:rsidRPr="00823A3F">
            <w:rPr>
              <w:rFonts w:ascii="Verdana" w:eastAsiaTheme="minorEastAsia" w:hAnsi="Verdana" w:cstheme="minorBidi"/>
              <w:b w:val="0"/>
              <w:caps w:val="0"/>
              <w:noProof/>
            </w:rPr>
            <w:tab/>
          </w:r>
          <w:r w:rsidR="00823A3F" w:rsidRPr="00823A3F">
            <w:rPr>
              <w:rStyle w:val="Hipercze"/>
              <w:rFonts w:ascii="Verdana" w:hAnsi="Verdana"/>
              <w:b w:val="0"/>
              <w:noProof/>
            </w:rPr>
            <w:t>OBMIAR ROBÓT</w:t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tab/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fldChar w:fldCharType="begin"/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instrText xml:space="preserve"> PAGEREF _Toc64386788 \h </w:instrText>
          </w:r>
          <w:r w:rsidR="00823A3F" w:rsidRPr="00823A3F">
            <w:rPr>
              <w:rFonts w:ascii="Verdana" w:hAnsi="Verdana"/>
              <w:b w:val="0"/>
              <w:noProof/>
              <w:webHidden/>
            </w:rPr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fldChar w:fldCharType="separate"/>
          </w:r>
          <w:ins w:id="65" w:author="Rak Bartosz" w:date="2021-02-22T13:56:00Z">
            <w:r>
              <w:rPr>
                <w:rFonts w:ascii="Verdana" w:hAnsi="Verdana"/>
                <w:b w:val="0"/>
                <w:noProof/>
                <w:webHidden/>
              </w:rPr>
              <w:t>11</w:t>
            </w:r>
          </w:ins>
          <w:del w:id="66" w:author="Rak Bartosz" w:date="2021-02-22T13:56:00Z">
            <w:r w:rsidR="00823A3F" w:rsidRPr="00823A3F" w:rsidDel="00BA5F27">
              <w:rPr>
                <w:rFonts w:ascii="Verdana" w:hAnsi="Verdana"/>
                <w:b w:val="0"/>
                <w:noProof/>
                <w:webHidden/>
              </w:rPr>
              <w:delText>12</w:delText>
            </w:r>
          </w:del>
          <w:r w:rsidR="00823A3F" w:rsidRPr="00823A3F">
            <w:rPr>
              <w:rFonts w:ascii="Verdana" w:hAnsi="Verdana"/>
              <w:b w:val="0"/>
              <w:noProof/>
              <w:webHidden/>
            </w:rPr>
            <w:fldChar w:fldCharType="end"/>
          </w:r>
          <w:r>
            <w:rPr>
              <w:rFonts w:ascii="Verdana" w:hAnsi="Verdana"/>
              <w:b w:val="0"/>
              <w:noProof/>
            </w:rPr>
            <w:fldChar w:fldCharType="end"/>
          </w:r>
        </w:p>
        <w:p w14:paraId="288303F2" w14:textId="6BF6E66E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"_Toc64386789"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7.1.</w:t>
          </w:r>
          <w:r w:rsidR="00823A3F" w:rsidRPr="00823A3F">
            <w:rPr>
              <w:rFonts w:ascii="Verdana" w:eastAsiaTheme="minorEastAsia" w:hAnsi="Verdana" w:cstheme="minorBidi"/>
              <w:kern w:val="0"/>
              <w:sz w:val="20"/>
              <w:szCs w:val="20"/>
            </w:rPr>
            <w:tab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Ogólne zasady obmiaru robót</w: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instrText xml:space="preserve"> PAGEREF _Toc64386789 \h </w:instrTex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separate"/>
          </w:r>
          <w:ins w:id="67" w:author="Rak Bartosz" w:date="2021-02-22T13:56:00Z">
            <w:r>
              <w:rPr>
                <w:rFonts w:ascii="Verdana" w:hAnsi="Verdana"/>
                <w:webHidden/>
                <w:sz w:val="20"/>
                <w:szCs w:val="20"/>
              </w:rPr>
              <w:t>11</w:t>
            </w:r>
          </w:ins>
          <w:del w:id="68" w:author="Rak Bartosz" w:date="2021-02-22T13:56:00Z">
            <w:r w:rsidR="00823A3F" w:rsidRPr="00823A3F" w:rsidDel="00BA5F27">
              <w:rPr>
                <w:rFonts w:ascii="Verdana" w:hAnsi="Verdana"/>
                <w:webHidden/>
                <w:sz w:val="20"/>
                <w:szCs w:val="20"/>
              </w:rPr>
              <w:delText>12</w:delText>
            </w:r>
          </w:del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end"/>
          </w:r>
          <w:r>
            <w:rPr>
              <w:rFonts w:ascii="Verdana" w:hAnsi="Verdana"/>
              <w:sz w:val="20"/>
              <w:szCs w:val="20"/>
            </w:rPr>
            <w:fldChar w:fldCharType="end"/>
          </w:r>
        </w:p>
        <w:p w14:paraId="453B30A2" w14:textId="79F2F807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"_Toc64386790"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7.2. Jednostka obmiarowa</w: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instrText xml:space="preserve"> PAGEREF _Toc64386790 \h </w:instrTex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separate"/>
          </w:r>
          <w:ins w:id="69" w:author="Rak Bartosz" w:date="2021-02-22T13:56:00Z">
            <w:r>
              <w:rPr>
                <w:rFonts w:ascii="Verdana" w:hAnsi="Verdana"/>
                <w:webHidden/>
                <w:sz w:val="20"/>
                <w:szCs w:val="20"/>
              </w:rPr>
              <w:t>11</w:t>
            </w:r>
          </w:ins>
          <w:del w:id="70" w:author="Rak Bartosz" w:date="2021-02-22T13:56:00Z">
            <w:r w:rsidR="00823A3F" w:rsidRPr="00823A3F" w:rsidDel="00BA5F27">
              <w:rPr>
                <w:rFonts w:ascii="Verdana" w:hAnsi="Verdana"/>
                <w:webHidden/>
                <w:sz w:val="20"/>
                <w:szCs w:val="20"/>
              </w:rPr>
              <w:delText>12</w:delText>
            </w:r>
          </w:del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end"/>
          </w:r>
          <w:r>
            <w:rPr>
              <w:rFonts w:ascii="Verdana" w:hAnsi="Verdana"/>
              <w:sz w:val="20"/>
              <w:szCs w:val="20"/>
            </w:rPr>
            <w:fldChar w:fldCharType="end"/>
          </w:r>
        </w:p>
        <w:p w14:paraId="0AC588E7" w14:textId="79221E4C" w:rsidR="00823A3F" w:rsidRPr="00823A3F" w:rsidRDefault="00BA5F27" w:rsidP="00823A3F">
          <w:pPr>
            <w:pStyle w:val="Spistreci1"/>
            <w:tabs>
              <w:tab w:val="clear" w:pos="7371"/>
              <w:tab w:val="left" w:pos="440"/>
              <w:tab w:val="right" w:leader="dot" w:pos="9356"/>
            </w:tabs>
            <w:rPr>
              <w:rFonts w:ascii="Verdana" w:eastAsiaTheme="minorEastAsia" w:hAnsi="Verdana" w:cstheme="minorBidi"/>
              <w:b w:val="0"/>
              <w:caps w:val="0"/>
              <w:noProof/>
            </w:rPr>
          </w:pPr>
          <w:r>
            <w:fldChar w:fldCharType="begin"/>
          </w:r>
          <w:r>
            <w:instrText xml:space="preserve"> HYPERLINK \l "_Toc64386791"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b w:val="0"/>
              <w:noProof/>
            </w:rPr>
            <w:t>8.</w:t>
          </w:r>
          <w:r w:rsidR="00823A3F" w:rsidRPr="00823A3F">
            <w:rPr>
              <w:rFonts w:ascii="Verdana" w:eastAsiaTheme="minorEastAsia" w:hAnsi="Verdana" w:cstheme="minorBidi"/>
              <w:b w:val="0"/>
              <w:caps w:val="0"/>
              <w:noProof/>
            </w:rPr>
            <w:tab/>
          </w:r>
          <w:r w:rsidR="00823A3F" w:rsidRPr="00823A3F">
            <w:rPr>
              <w:rStyle w:val="Hipercze"/>
              <w:rFonts w:ascii="Verdana" w:hAnsi="Verdana"/>
              <w:b w:val="0"/>
              <w:noProof/>
            </w:rPr>
            <w:t>ODBIÓR ROBÓT</w:t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tab/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fldChar w:fldCharType="begin"/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instrText xml:space="preserve"> PAGEREF _Toc64386791 \h </w:instrText>
          </w:r>
          <w:r w:rsidR="00823A3F" w:rsidRPr="00823A3F">
            <w:rPr>
              <w:rFonts w:ascii="Verdana" w:hAnsi="Verdana"/>
              <w:b w:val="0"/>
              <w:noProof/>
              <w:webHidden/>
            </w:rPr>
          </w:r>
          <w:r w:rsidR="00823A3F" w:rsidRPr="00823A3F">
            <w:rPr>
              <w:rFonts w:ascii="Verdana" w:hAnsi="Verdana"/>
              <w:b w:val="0"/>
              <w:noProof/>
              <w:webHidden/>
            </w:rPr>
            <w:fldChar w:fldCharType="separate"/>
          </w:r>
          <w:ins w:id="71" w:author="Rak Bartosz" w:date="2021-02-22T13:56:00Z">
            <w:r>
              <w:rPr>
                <w:rFonts w:ascii="Verdana" w:hAnsi="Verdana"/>
                <w:b w:val="0"/>
                <w:noProof/>
                <w:webHidden/>
              </w:rPr>
              <w:t>11</w:t>
            </w:r>
          </w:ins>
          <w:del w:id="72" w:author="Rak Bartosz" w:date="2021-02-22T13:56:00Z">
            <w:r w:rsidR="00823A3F" w:rsidRPr="00823A3F" w:rsidDel="00BA5F27">
              <w:rPr>
                <w:rFonts w:ascii="Verdana" w:hAnsi="Verdana"/>
                <w:b w:val="0"/>
                <w:noProof/>
                <w:webHidden/>
              </w:rPr>
              <w:delText>12</w:delText>
            </w:r>
          </w:del>
          <w:r w:rsidR="00823A3F" w:rsidRPr="00823A3F">
            <w:rPr>
              <w:rFonts w:ascii="Verdana" w:hAnsi="Verdana"/>
              <w:b w:val="0"/>
              <w:noProof/>
              <w:webHidden/>
            </w:rPr>
            <w:fldChar w:fldCharType="end"/>
          </w:r>
          <w:r>
            <w:rPr>
              <w:rFonts w:ascii="Verdana" w:hAnsi="Verdana"/>
              <w:b w:val="0"/>
              <w:noProof/>
            </w:rPr>
            <w:fldChar w:fldCharType="end"/>
          </w:r>
        </w:p>
        <w:p w14:paraId="5721B56C" w14:textId="2CF15042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"_Toc64386792"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8.1.</w:t>
          </w:r>
          <w:r w:rsidR="00823A3F" w:rsidRPr="00823A3F">
            <w:rPr>
              <w:rFonts w:ascii="Verdana" w:eastAsiaTheme="minorEastAsia" w:hAnsi="Verdana" w:cstheme="minorBidi"/>
              <w:kern w:val="0"/>
              <w:sz w:val="20"/>
              <w:szCs w:val="20"/>
            </w:rPr>
            <w:tab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Ogólne zasady odbioru robót</w: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instrText xml:space="preserve"> PAGEREF _Toc64386792 \h </w:instrTex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separate"/>
          </w:r>
          <w:ins w:id="73" w:author="Rak Bartosz" w:date="2021-02-22T13:56:00Z">
            <w:r>
              <w:rPr>
                <w:rFonts w:ascii="Verdana" w:hAnsi="Verdana"/>
                <w:webHidden/>
                <w:sz w:val="20"/>
                <w:szCs w:val="20"/>
              </w:rPr>
              <w:t>11</w:t>
            </w:r>
          </w:ins>
          <w:del w:id="74" w:author="Rak Bartosz" w:date="2021-02-22T13:56:00Z">
            <w:r w:rsidR="00823A3F" w:rsidRPr="00823A3F" w:rsidDel="00BA5F27">
              <w:rPr>
                <w:rFonts w:ascii="Verdana" w:hAnsi="Verdana"/>
                <w:webHidden/>
                <w:sz w:val="20"/>
                <w:szCs w:val="20"/>
              </w:rPr>
              <w:delText>12</w:delText>
            </w:r>
          </w:del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end"/>
          </w:r>
          <w:r>
            <w:rPr>
              <w:rFonts w:ascii="Verdana" w:hAnsi="Verdana"/>
              <w:sz w:val="20"/>
              <w:szCs w:val="20"/>
            </w:rPr>
            <w:fldChar w:fldCharType="end"/>
          </w:r>
        </w:p>
        <w:p w14:paraId="4339D038" w14:textId="70A083A7" w:rsidR="00823A3F" w:rsidRPr="00823A3F" w:rsidRDefault="0086794D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hyperlink w:anchor="_Toc64386793" w:history="1">
            <w:r w:rsidR="00823A3F" w:rsidRPr="00823A3F">
              <w:rPr>
                <w:rStyle w:val="Hipercze"/>
                <w:rFonts w:ascii="Verdana" w:hAnsi="Verdana"/>
                <w:sz w:val="20"/>
                <w:szCs w:val="20"/>
              </w:rPr>
              <w:t>8.2.</w:t>
            </w:r>
            <w:r w:rsidR="00823A3F" w:rsidRPr="00823A3F">
              <w:rPr>
                <w:rFonts w:ascii="Verdana" w:eastAsiaTheme="minorEastAsia" w:hAnsi="Verdana" w:cstheme="minorBidi"/>
                <w:kern w:val="0"/>
                <w:sz w:val="20"/>
                <w:szCs w:val="20"/>
              </w:rPr>
              <w:tab/>
            </w:r>
            <w:r w:rsidR="00823A3F" w:rsidRPr="00823A3F">
              <w:rPr>
                <w:rStyle w:val="Hipercze"/>
                <w:rFonts w:ascii="Verdana" w:hAnsi="Verdana"/>
                <w:sz w:val="20"/>
                <w:szCs w:val="20"/>
              </w:rPr>
              <w:t>Odbiór robót zanikających i ulegających zakryciu</w:t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tab/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fldChar w:fldCharType="begin"/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instrText xml:space="preserve"> PAGEREF _Toc64386793 \h </w:instrText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fldChar w:fldCharType="separate"/>
            </w:r>
            <w:r w:rsidR="00BA5F27">
              <w:rPr>
                <w:rFonts w:ascii="Verdana" w:hAnsi="Verdana"/>
                <w:webHidden/>
                <w:sz w:val="20"/>
                <w:szCs w:val="20"/>
              </w:rPr>
              <w:t>12</w:t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fldChar w:fldCharType="end"/>
            </w:r>
          </w:hyperlink>
        </w:p>
        <w:p w14:paraId="1BF5C1F9" w14:textId="4558EB86" w:rsidR="00823A3F" w:rsidRPr="00823A3F" w:rsidRDefault="0086794D" w:rsidP="00823A3F">
          <w:pPr>
            <w:pStyle w:val="Spistreci1"/>
            <w:tabs>
              <w:tab w:val="clear" w:pos="7371"/>
              <w:tab w:val="left" w:pos="440"/>
              <w:tab w:val="right" w:leader="dot" w:pos="9356"/>
            </w:tabs>
            <w:rPr>
              <w:rFonts w:ascii="Verdana" w:eastAsiaTheme="minorEastAsia" w:hAnsi="Verdana" w:cstheme="minorBidi"/>
              <w:b w:val="0"/>
              <w:caps w:val="0"/>
              <w:noProof/>
            </w:rPr>
          </w:pPr>
          <w:hyperlink w:anchor="_Toc64386794" w:history="1">
            <w:r w:rsidR="00823A3F" w:rsidRPr="00823A3F">
              <w:rPr>
                <w:rStyle w:val="Hipercze"/>
                <w:rFonts w:ascii="Verdana" w:hAnsi="Verdana"/>
                <w:b w:val="0"/>
                <w:noProof/>
              </w:rPr>
              <w:t>9.</w:t>
            </w:r>
            <w:r w:rsidR="00823A3F" w:rsidRPr="00823A3F">
              <w:rPr>
                <w:rFonts w:ascii="Verdana" w:eastAsiaTheme="minorEastAsia" w:hAnsi="Verdana" w:cstheme="minorBidi"/>
                <w:b w:val="0"/>
                <w:caps w:val="0"/>
                <w:noProof/>
              </w:rPr>
              <w:tab/>
            </w:r>
            <w:r w:rsidR="00823A3F" w:rsidRPr="00823A3F">
              <w:rPr>
                <w:rStyle w:val="Hipercze"/>
                <w:rFonts w:ascii="Verdana" w:hAnsi="Verdana"/>
                <w:b w:val="0"/>
                <w:noProof/>
              </w:rPr>
              <w:t>PODSTAWA PŁATNOŚCI</w:t>
            </w:r>
            <w:r w:rsidR="00823A3F" w:rsidRPr="00823A3F">
              <w:rPr>
                <w:rFonts w:ascii="Verdana" w:hAnsi="Verdana"/>
                <w:b w:val="0"/>
                <w:noProof/>
                <w:webHidden/>
              </w:rPr>
              <w:tab/>
            </w:r>
            <w:r w:rsidR="00823A3F" w:rsidRPr="00823A3F">
              <w:rPr>
                <w:rFonts w:ascii="Verdana" w:hAnsi="Verdana"/>
                <w:b w:val="0"/>
                <w:noProof/>
                <w:webHidden/>
              </w:rPr>
              <w:fldChar w:fldCharType="begin"/>
            </w:r>
            <w:r w:rsidR="00823A3F" w:rsidRPr="00823A3F">
              <w:rPr>
                <w:rFonts w:ascii="Verdana" w:hAnsi="Verdana"/>
                <w:b w:val="0"/>
                <w:noProof/>
                <w:webHidden/>
              </w:rPr>
              <w:instrText xml:space="preserve"> PAGEREF _Toc64386794 \h </w:instrText>
            </w:r>
            <w:r w:rsidR="00823A3F" w:rsidRPr="00823A3F">
              <w:rPr>
                <w:rFonts w:ascii="Verdana" w:hAnsi="Verdana"/>
                <w:b w:val="0"/>
                <w:noProof/>
                <w:webHidden/>
              </w:rPr>
            </w:r>
            <w:r w:rsidR="00823A3F" w:rsidRPr="00823A3F">
              <w:rPr>
                <w:rFonts w:ascii="Verdana" w:hAnsi="Verdana"/>
                <w:b w:val="0"/>
                <w:noProof/>
                <w:webHidden/>
              </w:rPr>
              <w:fldChar w:fldCharType="separate"/>
            </w:r>
            <w:r w:rsidR="00BA5F27">
              <w:rPr>
                <w:rFonts w:ascii="Verdana" w:hAnsi="Verdana"/>
                <w:b w:val="0"/>
                <w:noProof/>
                <w:webHidden/>
              </w:rPr>
              <w:t>12</w:t>
            </w:r>
            <w:r w:rsidR="00823A3F" w:rsidRPr="00823A3F">
              <w:rPr>
                <w:rFonts w:ascii="Verdana" w:hAnsi="Verdana"/>
                <w:b w:val="0"/>
                <w:noProof/>
                <w:webHidden/>
              </w:rPr>
              <w:fldChar w:fldCharType="end"/>
            </w:r>
          </w:hyperlink>
        </w:p>
        <w:p w14:paraId="3E1F27D4" w14:textId="441177A3" w:rsidR="00823A3F" w:rsidRPr="00823A3F" w:rsidRDefault="0086794D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hyperlink w:anchor="_Toc64386795" w:history="1">
            <w:r w:rsidR="00823A3F" w:rsidRPr="00823A3F">
              <w:rPr>
                <w:rStyle w:val="Hipercze"/>
                <w:rFonts w:ascii="Verdana" w:hAnsi="Verdana"/>
                <w:sz w:val="20"/>
                <w:szCs w:val="20"/>
              </w:rPr>
              <w:t>9.1.</w:t>
            </w:r>
            <w:r w:rsidR="00823A3F" w:rsidRPr="00823A3F">
              <w:rPr>
                <w:rFonts w:ascii="Verdana" w:eastAsiaTheme="minorEastAsia" w:hAnsi="Verdana" w:cstheme="minorBidi"/>
                <w:kern w:val="0"/>
                <w:sz w:val="20"/>
                <w:szCs w:val="20"/>
              </w:rPr>
              <w:tab/>
            </w:r>
            <w:r w:rsidR="00823A3F" w:rsidRPr="00823A3F">
              <w:rPr>
                <w:rStyle w:val="Hipercze"/>
                <w:rFonts w:ascii="Verdana" w:hAnsi="Verdana"/>
                <w:sz w:val="20"/>
                <w:szCs w:val="20"/>
              </w:rPr>
              <w:t>Ogólne ustalenia dotyczące podstawy płatności</w:t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tab/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fldChar w:fldCharType="begin"/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instrText xml:space="preserve"> PAGEREF _Toc64386795 \h </w:instrText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fldChar w:fldCharType="separate"/>
            </w:r>
            <w:r w:rsidR="00BA5F27">
              <w:rPr>
                <w:rFonts w:ascii="Verdana" w:hAnsi="Verdana"/>
                <w:webHidden/>
                <w:sz w:val="20"/>
                <w:szCs w:val="20"/>
              </w:rPr>
              <w:t>12</w:t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fldChar w:fldCharType="end"/>
            </w:r>
          </w:hyperlink>
        </w:p>
        <w:p w14:paraId="4C47B699" w14:textId="6D279349" w:rsidR="00823A3F" w:rsidRPr="00823A3F" w:rsidRDefault="00BA5F27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r>
            <w:fldChar w:fldCharType="begin"/>
          </w:r>
          <w:r>
            <w:instrText xml:space="preserve"> HYPERLINK \l "_Toc64386796" </w:instrText>
          </w:r>
          <w:r>
            <w:fldChar w:fldCharType="separate"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9.2.</w:t>
          </w:r>
          <w:r w:rsidR="00823A3F" w:rsidRPr="00823A3F">
            <w:rPr>
              <w:rFonts w:ascii="Verdana" w:eastAsiaTheme="minorEastAsia" w:hAnsi="Verdana" w:cstheme="minorBidi"/>
              <w:kern w:val="0"/>
              <w:sz w:val="20"/>
              <w:szCs w:val="20"/>
            </w:rPr>
            <w:tab/>
          </w:r>
          <w:r w:rsidR="00823A3F" w:rsidRPr="00823A3F">
            <w:rPr>
              <w:rStyle w:val="Hipercze"/>
              <w:rFonts w:ascii="Verdana" w:hAnsi="Verdana"/>
              <w:sz w:val="20"/>
              <w:szCs w:val="20"/>
            </w:rPr>
            <w:t>Cena jednostki obmiarowej</w: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tab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begin"/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instrText xml:space="preserve"> PAGEREF _Toc64386796 \h </w:instrText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</w:r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separate"/>
          </w:r>
          <w:ins w:id="75" w:author="Rak Bartosz" w:date="2021-02-22T13:56:00Z">
            <w:r>
              <w:rPr>
                <w:rFonts w:ascii="Verdana" w:hAnsi="Verdana"/>
                <w:webHidden/>
                <w:sz w:val="20"/>
                <w:szCs w:val="20"/>
              </w:rPr>
              <w:t>12</w:t>
            </w:r>
          </w:ins>
          <w:del w:id="76" w:author="Rak Bartosz" w:date="2021-02-22T13:56:00Z">
            <w:r w:rsidR="00823A3F" w:rsidRPr="00823A3F" w:rsidDel="00BA5F27">
              <w:rPr>
                <w:rFonts w:ascii="Verdana" w:hAnsi="Verdana"/>
                <w:webHidden/>
                <w:sz w:val="20"/>
                <w:szCs w:val="20"/>
              </w:rPr>
              <w:delText>13</w:delText>
            </w:r>
          </w:del>
          <w:r w:rsidR="00823A3F" w:rsidRPr="00823A3F">
            <w:rPr>
              <w:rFonts w:ascii="Verdana" w:hAnsi="Verdana"/>
              <w:webHidden/>
              <w:sz w:val="20"/>
              <w:szCs w:val="20"/>
            </w:rPr>
            <w:fldChar w:fldCharType="end"/>
          </w:r>
          <w:r>
            <w:rPr>
              <w:rFonts w:ascii="Verdana" w:hAnsi="Verdana"/>
              <w:sz w:val="20"/>
              <w:szCs w:val="20"/>
            </w:rPr>
            <w:fldChar w:fldCharType="end"/>
          </w:r>
        </w:p>
        <w:p w14:paraId="7634E977" w14:textId="169322B9" w:rsidR="00823A3F" w:rsidRPr="00823A3F" w:rsidRDefault="0086794D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hyperlink w:anchor="_Toc64386797" w:history="1">
            <w:r w:rsidR="00823A3F" w:rsidRPr="00823A3F">
              <w:rPr>
                <w:rStyle w:val="Hipercze"/>
                <w:rFonts w:ascii="Verdana" w:hAnsi="Verdana"/>
                <w:sz w:val="20"/>
                <w:szCs w:val="20"/>
              </w:rPr>
              <w:t>9.3.</w:t>
            </w:r>
            <w:r w:rsidR="00823A3F" w:rsidRPr="00823A3F">
              <w:rPr>
                <w:rFonts w:ascii="Verdana" w:eastAsiaTheme="minorEastAsia" w:hAnsi="Verdana" w:cstheme="minorBidi"/>
                <w:kern w:val="0"/>
                <w:sz w:val="20"/>
                <w:szCs w:val="20"/>
              </w:rPr>
              <w:tab/>
            </w:r>
            <w:r w:rsidR="00823A3F" w:rsidRPr="00823A3F">
              <w:rPr>
                <w:rStyle w:val="Hipercze"/>
                <w:rFonts w:ascii="Verdana" w:hAnsi="Verdana"/>
                <w:sz w:val="20"/>
                <w:szCs w:val="20"/>
              </w:rPr>
              <w:t>Sposób rozliczenia robót tymczasowych i prac towarzyszących</w:t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tab/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fldChar w:fldCharType="begin"/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instrText xml:space="preserve"> PAGEREF _Toc64386797 \h </w:instrText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fldChar w:fldCharType="separate"/>
            </w:r>
            <w:r w:rsidR="00BA5F27">
              <w:rPr>
                <w:rFonts w:ascii="Verdana" w:hAnsi="Verdana"/>
                <w:webHidden/>
                <w:sz w:val="20"/>
                <w:szCs w:val="20"/>
              </w:rPr>
              <w:t>13</w:t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fldChar w:fldCharType="end"/>
            </w:r>
          </w:hyperlink>
        </w:p>
        <w:p w14:paraId="66ED6AEC" w14:textId="302A9CFF" w:rsidR="00823A3F" w:rsidRPr="00823A3F" w:rsidRDefault="0086794D" w:rsidP="00823A3F">
          <w:pPr>
            <w:pStyle w:val="Spistreci1"/>
            <w:tabs>
              <w:tab w:val="clear" w:pos="7371"/>
              <w:tab w:val="right" w:leader="dot" w:pos="9356"/>
            </w:tabs>
            <w:rPr>
              <w:rFonts w:ascii="Verdana" w:eastAsiaTheme="minorEastAsia" w:hAnsi="Verdana" w:cstheme="minorBidi"/>
              <w:b w:val="0"/>
              <w:caps w:val="0"/>
              <w:noProof/>
            </w:rPr>
          </w:pPr>
          <w:hyperlink w:anchor="_Toc64386798" w:history="1">
            <w:r w:rsidR="00823A3F" w:rsidRPr="00823A3F">
              <w:rPr>
                <w:rStyle w:val="Hipercze"/>
                <w:rFonts w:ascii="Verdana" w:hAnsi="Verdana"/>
                <w:b w:val="0"/>
                <w:noProof/>
              </w:rPr>
              <w:t>10. PRZEPISY ZWIĄZANE</w:t>
            </w:r>
            <w:r w:rsidR="00823A3F" w:rsidRPr="00823A3F">
              <w:rPr>
                <w:rFonts w:ascii="Verdana" w:hAnsi="Verdana"/>
                <w:b w:val="0"/>
                <w:noProof/>
                <w:webHidden/>
              </w:rPr>
              <w:tab/>
            </w:r>
            <w:r w:rsidR="00823A3F" w:rsidRPr="00823A3F">
              <w:rPr>
                <w:rFonts w:ascii="Verdana" w:hAnsi="Verdana"/>
                <w:b w:val="0"/>
                <w:noProof/>
                <w:webHidden/>
              </w:rPr>
              <w:fldChar w:fldCharType="begin"/>
            </w:r>
            <w:r w:rsidR="00823A3F" w:rsidRPr="00823A3F">
              <w:rPr>
                <w:rFonts w:ascii="Verdana" w:hAnsi="Verdana"/>
                <w:b w:val="0"/>
                <w:noProof/>
                <w:webHidden/>
              </w:rPr>
              <w:instrText xml:space="preserve"> PAGEREF _Toc64386798 \h </w:instrText>
            </w:r>
            <w:r w:rsidR="00823A3F" w:rsidRPr="00823A3F">
              <w:rPr>
                <w:rFonts w:ascii="Verdana" w:hAnsi="Verdana"/>
                <w:b w:val="0"/>
                <w:noProof/>
                <w:webHidden/>
              </w:rPr>
            </w:r>
            <w:r w:rsidR="00823A3F" w:rsidRPr="00823A3F">
              <w:rPr>
                <w:rFonts w:ascii="Verdana" w:hAnsi="Verdana"/>
                <w:b w:val="0"/>
                <w:noProof/>
                <w:webHidden/>
              </w:rPr>
              <w:fldChar w:fldCharType="separate"/>
            </w:r>
            <w:r w:rsidR="00BA5F27">
              <w:rPr>
                <w:rFonts w:ascii="Verdana" w:hAnsi="Verdana"/>
                <w:b w:val="0"/>
                <w:noProof/>
                <w:webHidden/>
              </w:rPr>
              <w:t>13</w:t>
            </w:r>
            <w:r w:rsidR="00823A3F" w:rsidRPr="00823A3F">
              <w:rPr>
                <w:rFonts w:ascii="Verdana" w:hAnsi="Verdana"/>
                <w:b w:val="0"/>
                <w:noProof/>
                <w:webHidden/>
              </w:rPr>
              <w:fldChar w:fldCharType="end"/>
            </w:r>
          </w:hyperlink>
        </w:p>
        <w:p w14:paraId="3D2BC0C4" w14:textId="3C44BF23" w:rsidR="00823A3F" w:rsidRPr="00823A3F" w:rsidRDefault="0086794D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hyperlink w:anchor="_Toc64386799" w:history="1">
            <w:r w:rsidR="00823A3F" w:rsidRPr="00823A3F">
              <w:rPr>
                <w:rStyle w:val="Hipercze"/>
                <w:rFonts w:ascii="Verdana" w:hAnsi="Verdana"/>
                <w:sz w:val="20"/>
                <w:szCs w:val="20"/>
              </w:rPr>
              <w:t>10.1. Normy</w:t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tab/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fldChar w:fldCharType="begin"/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instrText xml:space="preserve"> PAGEREF _Toc64386799 \h </w:instrText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fldChar w:fldCharType="separate"/>
            </w:r>
            <w:r w:rsidR="00BA5F27">
              <w:rPr>
                <w:rFonts w:ascii="Verdana" w:hAnsi="Verdana"/>
                <w:webHidden/>
                <w:sz w:val="20"/>
                <w:szCs w:val="20"/>
              </w:rPr>
              <w:t>13</w:t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fldChar w:fldCharType="end"/>
            </w:r>
          </w:hyperlink>
        </w:p>
        <w:p w14:paraId="528F01A8" w14:textId="35F6B49A" w:rsidR="00823A3F" w:rsidRPr="00823A3F" w:rsidRDefault="0086794D">
          <w:pPr>
            <w:pStyle w:val="Spistreci21"/>
            <w:rPr>
              <w:rFonts w:ascii="Verdana" w:eastAsiaTheme="minorEastAsia" w:hAnsi="Verdana" w:cstheme="minorBidi"/>
              <w:kern w:val="0"/>
              <w:sz w:val="20"/>
              <w:szCs w:val="20"/>
            </w:rPr>
          </w:pPr>
          <w:hyperlink w:anchor="_Toc64386800" w:history="1">
            <w:r w:rsidR="00823A3F" w:rsidRPr="00823A3F">
              <w:rPr>
                <w:rStyle w:val="Hipercze"/>
                <w:rFonts w:ascii="Verdana" w:hAnsi="Verdana"/>
                <w:sz w:val="20"/>
                <w:szCs w:val="20"/>
                <w:lang w:val="en-US"/>
              </w:rPr>
              <w:t>10.2.</w:t>
            </w:r>
            <w:r w:rsidR="00823A3F" w:rsidRPr="00823A3F">
              <w:rPr>
                <w:rFonts w:ascii="Verdana" w:eastAsiaTheme="minorEastAsia" w:hAnsi="Verdana" w:cstheme="minorBidi"/>
                <w:kern w:val="0"/>
                <w:sz w:val="20"/>
                <w:szCs w:val="20"/>
              </w:rPr>
              <w:tab/>
            </w:r>
            <w:r w:rsidR="00823A3F" w:rsidRPr="00823A3F">
              <w:rPr>
                <w:rStyle w:val="Hipercze"/>
                <w:rFonts w:ascii="Verdana" w:hAnsi="Verdana"/>
                <w:sz w:val="20"/>
                <w:szCs w:val="20"/>
                <w:lang w:val="en-US"/>
              </w:rPr>
              <w:t>Inne dokumenty</w:t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tab/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fldChar w:fldCharType="begin"/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instrText xml:space="preserve"> PAGEREF _Toc64386800 \h </w:instrText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fldChar w:fldCharType="separate"/>
            </w:r>
            <w:r w:rsidR="00BA5F27">
              <w:rPr>
                <w:rFonts w:ascii="Verdana" w:hAnsi="Verdana"/>
                <w:webHidden/>
                <w:sz w:val="20"/>
                <w:szCs w:val="20"/>
              </w:rPr>
              <w:t>13</w:t>
            </w:r>
            <w:r w:rsidR="00823A3F" w:rsidRPr="00823A3F">
              <w:rPr>
                <w:rFonts w:ascii="Verdana" w:hAnsi="Verdana"/>
                <w:webHidden/>
                <w:sz w:val="20"/>
                <w:szCs w:val="20"/>
              </w:rPr>
              <w:fldChar w:fldCharType="end"/>
            </w:r>
          </w:hyperlink>
        </w:p>
        <w:p w14:paraId="1FE9FC45" w14:textId="7438F7B4" w:rsidR="00064CD7" w:rsidRPr="00DF527E" w:rsidRDefault="00064CD7" w:rsidP="00BE5F0C">
          <w:pPr>
            <w:ind w:right="140"/>
            <w:rPr>
              <w:rFonts w:ascii="Verdana" w:hAnsi="Verdana"/>
              <w:sz w:val="20"/>
              <w:szCs w:val="20"/>
            </w:rPr>
          </w:pPr>
          <w:r w:rsidRPr="00823A3F">
            <w:rPr>
              <w:rFonts w:ascii="Verdana" w:hAnsi="Verdana"/>
              <w:bCs/>
              <w:sz w:val="20"/>
              <w:szCs w:val="20"/>
            </w:rPr>
            <w:fldChar w:fldCharType="end"/>
          </w:r>
        </w:p>
      </w:sdtContent>
    </w:sdt>
    <w:p w14:paraId="1FEBEBD9" w14:textId="59150CDA" w:rsidR="001C1BEE" w:rsidRPr="00DF527E" w:rsidRDefault="001C1BEE">
      <w:pPr>
        <w:widowControl/>
        <w:suppressAutoHyphens w:val="0"/>
        <w:autoSpaceDN/>
        <w:textAlignment w:val="auto"/>
        <w:rPr>
          <w:rFonts w:ascii="Verdana" w:hAnsi="Verdana"/>
          <w:sz w:val="20"/>
          <w:szCs w:val="20"/>
          <w:lang w:eastAsia="en-US"/>
        </w:rPr>
      </w:pPr>
      <w:r w:rsidRPr="00DF527E">
        <w:rPr>
          <w:rFonts w:ascii="Verdana" w:hAnsi="Verdana"/>
          <w:sz w:val="20"/>
          <w:szCs w:val="20"/>
        </w:rPr>
        <w:br w:type="page"/>
      </w:r>
    </w:p>
    <w:p w14:paraId="4B0B91D1" w14:textId="489689FF" w:rsidR="000D4B6D" w:rsidRPr="00017398" w:rsidRDefault="000D4B6D" w:rsidP="00AB00FF">
      <w:pPr>
        <w:pStyle w:val="Akapitzlist"/>
        <w:numPr>
          <w:ilvl w:val="0"/>
          <w:numId w:val="71"/>
        </w:numPr>
        <w:tabs>
          <w:tab w:val="right" w:leader="dot" w:pos="8789"/>
        </w:tabs>
        <w:spacing w:line="276" w:lineRule="auto"/>
        <w:ind w:left="709" w:hanging="709"/>
        <w:outlineLvl w:val="0"/>
        <w:rPr>
          <w:rFonts w:ascii="Verdana" w:hAnsi="Verdana"/>
          <w:b/>
          <w:sz w:val="20"/>
          <w:szCs w:val="20"/>
        </w:rPr>
      </w:pPr>
      <w:bookmarkStart w:id="77" w:name="_Toc64297207"/>
      <w:bookmarkStart w:id="78" w:name="_Toc64386750"/>
      <w:r w:rsidRPr="00017398">
        <w:rPr>
          <w:rFonts w:ascii="Verdana" w:hAnsi="Verdana"/>
          <w:b/>
          <w:sz w:val="20"/>
          <w:szCs w:val="20"/>
        </w:rPr>
        <w:t>WSTĘP</w:t>
      </w:r>
      <w:bookmarkEnd w:id="77"/>
      <w:bookmarkEnd w:id="78"/>
    </w:p>
    <w:p w14:paraId="15E5CE0E" w14:textId="77777777" w:rsidR="000D4B6D" w:rsidRPr="00017398" w:rsidRDefault="000D4B6D" w:rsidP="00AB00FF">
      <w:pPr>
        <w:pStyle w:val="Zwykytekst"/>
        <w:numPr>
          <w:ilvl w:val="1"/>
          <w:numId w:val="71"/>
        </w:numPr>
        <w:spacing w:before="80" w:line="276" w:lineRule="auto"/>
        <w:ind w:left="709" w:hanging="709"/>
        <w:jc w:val="both"/>
        <w:outlineLvl w:val="1"/>
        <w:rPr>
          <w:rFonts w:ascii="Verdana" w:hAnsi="Verdana"/>
          <w:b/>
          <w:sz w:val="20"/>
          <w:szCs w:val="20"/>
        </w:rPr>
      </w:pPr>
      <w:bookmarkStart w:id="79" w:name="_Toc64297208"/>
      <w:bookmarkStart w:id="80" w:name="_Toc64386751"/>
      <w:r w:rsidRPr="00017398">
        <w:rPr>
          <w:rFonts w:ascii="Verdana" w:hAnsi="Verdana"/>
          <w:b/>
          <w:sz w:val="20"/>
          <w:szCs w:val="20"/>
        </w:rPr>
        <w:t>Nazwa zadania</w:t>
      </w:r>
      <w:bookmarkEnd w:id="79"/>
      <w:bookmarkEnd w:id="80"/>
    </w:p>
    <w:p w14:paraId="47C0D4E8" w14:textId="6C4C18B1" w:rsidR="00AC242E" w:rsidRPr="00DF527E" w:rsidRDefault="0021029B" w:rsidP="00D84431">
      <w:pPr>
        <w:autoSpaceDN/>
        <w:spacing w:line="276" w:lineRule="auto"/>
        <w:ind w:left="709"/>
        <w:jc w:val="both"/>
        <w:textAlignment w:val="auto"/>
        <w:rPr>
          <w:rFonts w:ascii="Verdana" w:eastAsia="Calibri" w:hAnsi="Verdana"/>
          <w:i/>
          <w:sz w:val="20"/>
          <w:szCs w:val="20"/>
        </w:rPr>
      </w:pPr>
      <w:r w:rsidRPr="00DF527E">
        <w:rPr>
          <w:rFonts w:ascii="Verdana" w:eastAsia="Calibri" w:hAnsi="Verdana"/>
          <w:i/>
          <w:sz w:val="20"/>
          <w:szCs w:val="20"/>
        </w:rPr>
        <w:t>przytoczyć</w:t>
      </w:r>
    </w:p>
    <w:p w14:paraId="2D3B4C67" w14:textId="09AC805A" w:rsidR="000D4B6D" w:rsidRPr="00017398" w:rsidRDefault="000D4B6D" w:rsidP="00AB00FF">
      <w:pPr>
        <w:pStyle w:val="Zwykytekst"/>
        <w:numPr>
          <w:ilvl w:val="1"/>
          <w:numId w:val="71"/>
        </w:numPr>
        <w:spacing w:before="80" w:line="276" w:lineRule="auto"/>
        <w:ind w:left="709" w:hanging="709"/>
        <w:jc w:val="both"/>
        <w:outlineLvl w:val="1"/>
        <w:rPr>
          <w:rFonts w:ascii="Verdana" w:hAnsi="Verdana"/>
          <w:b/>
          <w:sz w:val="20"/>
          <w:szCs w:val="20"/>
        </w:rPr>
      </w:pPr>
      <w:bookmarkStart w:id="81" w:name="_Toc64297209"/>
      <w:bookmarkStart w:id="82" w:name="_Toc64386752"/>
      <w:r w:rsidRPr="00017398">
        <w:rPr>
          <w:rFonts w:ascii="Verdana" w:hAnsi="Verdana"/>
          <w:b/>
          <w:sz w:val="20"/>
          <w:szCs w:val="20"/>
        </w:rPr>
        <w:t xml:space="preserve">Przedmiot </w:t>
      </w:r>
      <w:r w:rsidR="004C0CB0" w:rsidRPr="00017398">
        <w:rPr>
          <w:rFonts w:ascii="Verdana" w:hAnsi="Verdana"/>
          <w:b/>
          <w:sz w:val="20"/>
          <w:szCs w:val="20"/>
        </w:rPr>
        <w:t>WWiORB</w:t>
      </w:r>
      <w:bookmarkEnd w:id="81"/>
      <w:bookmarkEnd w:id="82"/>
    </w:p>
    <w:p w14:paraId="56EECA6E" w14:textId="6438B043" w:rsidR="000D4B6D" w:rsidRPr="00DF527E" w:rsidRDefault="000D4B6D" w:rsidP="0074110C">
      <w:pPr>
        <w:pStyle w:val="Akapitzlist"/>
        <w:autoSpaceDN/>
        <w:spacing w:line="276" w:lineRule="auto"/>
        <w:ind w:left="0"/>
        <w:jc w:val="both"/>
        <w:textAlignment w:val="auto"/>
        <w:rPr>
          <w:rFonts w:ascii="Verdana" w:eastAsia="Calibri" w:hAnsi="Verdana"/>
          <w:sz w:val="20"/>
          <w:szCs w:val="20"/>
        </w:rPr>
      </w:pPr>
      <w:r w:rsidRPr="00DF527E">
        <w:rPr>
          <w:rFonts w:ascii="Verdana" w:eastAsia="Calibri" w:hAnsi="Verdana"/>
          <w:sz w:val="20"/>
          <w:szCs w:val="20"/>
        </w:rPr>
        <w:t xml:space="preserve">Przedmiotem </w:t>
      </w:r>
      <w:r w:rsidR="004C0CB0" w:rsidRPr="00DF527E">
        <w:rPr>
          <w:rFonts w:ascii="Verdana" w:eastAsia="Calibri" w:hAnsi="Verdana"/>
          <w:sz w:val="20"/>
          <w:szCs w:val="20"/>
        </w:rPr>
        <w:t xml:space="preserve">niniejszych Warunków Wykonania i Odbioru Robót Budowlanych (WWiORB) </w:t>
      </w:r>
      <w:r w:rsidRPr="00DF527E">
        <w:rPr>
          <w:rFonts w:ascii="Verdana" w:eastAsia="Calibri" w:hAnsi="Verdana"/>
          <w:sz w:val="20"/>
          <w:szCs w:val="20"/>
        </w:rPr>
        <w:t xml:space="preserve">są wymagania dotyczące wykonania i odbioru robót </w:t>
      </w:r>
      <w:r w:rsidR="00F6148D" w:rsidRPr="00DF527E">
        <w:rPr>
          <w:rFonts w:ascii="Verdana" w:hAnsi="Verdana"/>
          <w:sz w:val="20"/>
          <w:szCs w:val="20"/>
        </w:rPr>
        <w:t>związanych z ułożeniem warstwy odcinającej</w:t>
      </w:r>
      <w:r w:rsidRPr="00DF527E">
        <w:rPr>
          <w:rFonts w:ascii="Verdana" w:eastAsia="Calibri" w:hAnsi="Verdana"/>
          <w:sz w:val="20"/>
          <w:szCs w:val="20"/>
        </w:rPr>
        <w:t>.</w:t>
      </w:r>
    </w:p>
    <w:p w14:paraId="21D8D4F3" w14:textId="285AE0C3" w:rsidR="000D4B6D" w:rsidRPr="00017398" w:rsidRDefault="006B64F9" w:rsidP="00AB00FF">
      <w:pPr>
        <w:pStyle w:val="Zwykytekst"/>
        <w:numPr>
          <w:ilvl w:val="1"/>
          <w:numId w:val="71"/>
        </w:numPr>
        <w:spacing w:before="80" w:line="276" w:lineRule="auto"/>
        <w:ind w:left="709" w:hanging="709"/>
        <w:jc w:val="both"/>
        <w:outlineLvl w:val="1"/>
        <w:rPr>
          <w:rFonts w:ascii="Verdana" w:hAnsi="Verdana"/>
          <w:b/>
          <w:sz w:val="20"/>
          <w:szCs w:val="20"/>
        </w:rPr>
      </w:pPr>
      <w:bookmarkStart w:id="83" w:name="_Toc522007678"/>
      <w:bookmarkStart w:id="84" w:name="_Toc64297210"/>
      <w:bookmarkStart w:id="85" w:name="_Toc64386753"/>
      <w:bookmarkEnd w:id="83"/>
      <w:r w:rsidRPr="00017398">
        <w:rPr>
          <w:rFonts w:ascii="Verdana" w:hAnsi="Verdana"/>
          <w:b/>
          <w:sz w:val="20"/>
          <w:szCs w:val="20"/>
        </w:rPr>
        <w:t xml:space="preserve">Zakres stosowania </w:t>
      </w:r>
      <w:r w:rsidR="004C0CB0" w:rsidRPr="00017398">
        <w:rPr>
          <w:rFonts w:ascii="Verdana" w:hAnsi="Verdana"/>
          <w:b/>
          <w:sz w:val="20"/>
          <w:szCs w:val="20"/>
        </w:rPr>
        <w:t>WWiORB</w:t>
      </w:r>
      <w:bookmarkEnd w:id="84"/>
      <w:bookmarkEnd w:id="85"/>
    </w:p>
    <w:p w14:paraId="166E32D7" w14:textId="073047C8" w:rsidR="000D4B6D" w:rsidRPr="00DF527E" w:rsidRDefault="004C0CB0" w:rsidP="0074110C">
      <w:pPr>
        <w:pStyle w:val="Zwykytekst"/>
        <w:spacing w:line="276" w:lineRule="auto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 xml:space="preserve">WWiORB są stosowane jako dokument przetargowy i kontraktowy przy zlecaniu </w:t>
      </w:r>
      <w:r w:rsidR="00650BFD" w:rsidRPr="00DF527E">
        <w:rPr>
          <w:rFonts w:ascii="Verdana" w:hAnsi="Verdana"/>
          <w:sz w:val="20"/>
          <w:szCs w:val="20"/>
        </w:rPr>
        <w:br/>
      </w:r>
      <w:r w:rsidRPr="00DF527E">
        <w:rPr>
          <w:rFonts w:ascii="Verdana" w:hAnsi="Verdana"/>
          <w:sz w:val="20"/>
          <w:szCs w:val="20"/>
        </w:rPr>
        <w:t>i realizacji robót na drogach krajowych. WWiORB</w:t>
      </w:r>
      <w:r w:rsidR="000D4B6D" w:rsidRPr="00DF527E">
        <w:rPr>
          <w:rFonts w:ascii="Verdana" w:hAnsi="Verdana"/>
          <w:sz w:val="20"/>
          <w:szCs w:val="20"/>
        </w:rPr>
        <w:t xml:space="preserve"> stanowi</w:t>
      </w:r>
      <w:r w:rsidRPr="00DF527E">
        <w:rPr>
          <w:rFonts w:ascii="Verdana" w:hAnsi="Verdana"/>
          <w:sz w:val="20"/>
          <w:szCs w:val="20"/>
        </w:rPr>
        <w:t>ą</w:t>
      </w:r>
      <w:r w:rsidR="000D4B6D" w:rsidRPr="00DF527E">
        <w:rPr>
          <w:rFonts w:ascii="Verdana" w:hAnsi="Verdana"/>
          <w:sz w:val="20"/>
          <w:szCs w:val="20"/>
        </w:rPr>
        <w:t xml:space="preserve"> podstawę opracowania </w:t>
      </w:r>
      <w:r w:rsidRPr="00DF527E">
        <w:rPr>
          <w:rFonts w:ascii="Verdana" w:hAnsi="Verdana"/>
          <w:sz w:val="20"/>
          <w:szCs w:val="20"/>
        </w:rPr>
        <w:t>Specyfikacji Technicznych Wykonania i Odbioru Robót Budowlanych (STWiORB).</w:t>
      </w:r>
      <w:r w:rsidR="000D4B6D" w:rsidRPr="00DF527E">
        <w:rPr>
          <w:rFonts w:ascii="Verdana" w:hAnsi="Verdana"/>
          <w:sz w:val="20"/>
          <w:szCs w:val="20"/>
        </w:rPr>
        <w:t xml:space="preserve"> </w:t>
      </w:r>
    </w:p>
    <w:p w14:paraId="1CA11D4D" w14:textId="77777777" w:rsidR="000D4B6D" w:rsidRPr="00017398" w:rsidRDefault="000D4B6D" w:rsidP="00AB00FF">
      <w:pPr>
        <w:pStyle w:val="Zwykytekst"/>
        <w:numPr>
          <w:ilvl w:val="1"/>
          <w:numId w:val="71"/>
        </w:numPr>
        <w:spacing w:before="80" w:line="276" w:lineRule="auto"/>
        <w:ind w:left="709" w:hanging="709"/>
        <w:jc w:val="both"/>
        <w:outlineLvl w:val="1"/>
        <w:rPr>
          <w:rFonts w:ascii="Verdana" w:hAnsi="Verdana"/>
          <w:b/>
          <w:sz w:val="20"/>
          <w:szCs w:val="20"/>
        </w:rPr>
      </w:pPr>
      <w:bookmarkStart w:id="86" w:name="_Toc64297211"/>
      <w:bookmarkStart w:id="87" w:name="_Toc64386754"/>
      <w:r w:rsidRPr="00017398">
        <w:rPr>
          <w:rFonts w:ascii="Verdana" w:hAnsi="Verdana"/>
          <w:b/>
          <w:sz w:val="20"/>
          <w:szCs w:val="20"/>
        </w:rPr>
        <w:t>Informacje ogólne o terenie budowy</w:t>
      </w:r>
      <w:bookmarkEnd w:id="86"/>
      <w:bookmarkEnd w:id="87"/>
    </w:p>
    <w:p w14:paraId="6BEDD97A" w14:textId="7C1C5876" w:rsidR="000D4B6D" w:rsidRPr="00DF527E" w:rsidRDefault="0021029B" w:rsidP="00AB00FF">
      <w:pPr>
        <w:pStyle w:val="Akapitzlist"/>
        <w:autoSpaceDN/>
        <w:spacing w:line="276" w:lineRule="auto"/>
        <w:ind w:left="709"/>
        <w:jc w:val="both"/>
        <w:textAlignment w:val="auto"/>
        <w:rPr>
          <w:rFonts w:ascii="Verdana" w:eastAsia="Calibri" w:hAnsi="Verdana"/>
          <w:sz w:val="20"/>
          <w:szCs w:val="20"/>
        </w:rPr>
      </w:pPr>
      <w:r w:rsidRPr="00DF527E">
        <w:rPr>
          <w:rFonts w:ascii="Verdana" w:eastAsia="Calibri" w:hAnsi="Verdana"/>
          <w:i/>
          <w:sz w:val="20"/>
          <w:szCs w:val="20"/>
        </w:rPr>
        <w:t>przytoczyć</w:t>
      </w:r>
    </w:p>
    <w:p w14:paraId="43A16094" w14:textId="5417BAA8" w:rsidR="000D4B6D" w:rsidRPr="00017398" w:rsidRDefault="000D4B6D" w:rsidP="00413C7D">
      <w:pPr>
        <w:pStyle w:val="Akapitzlist"/>
        <w:numPr>
          <w:ilvl w:val="1"/>
          <w:numId w:val="71"/>
        </w:numPr>
        <w:spacing w:line="276" w:lineRule="auto"/>
        <w:ind w:left="709" w:right="85"/>
        <w:jc w:val="both"/>
        <w:rPr>
          <w:rFonts w:ascii="Verdana" w:hAnsi="Verdana"/>
          <w:b/>
          <w:sz w:val="20"/>
          <w:szCs w:val="20"/>
        </w:rPr>
      </w:pPr>
      <w:r w:rsidRPr="00017398">
        <w:rPr>
          <w:rFonts w:ascii="Verdana" w:hAnsi="Verdana"/>
          <w:b/>
          <w:sz w:val="20"/>
          <w:szCs w:val="20"/>
        </w:rPr>
        <w:t>Określenia podstawowe</w:t>
      </w:r>
    </w:p>
    <w:p w14:paraId="2102EE33" w14:textId="5A465F68" w:rsidR="000D4B6D" w:rsidRPr="00DF527E" w:rsidRDefault="00FC6917" w:rsidP="00AB00FF">
      <w:pPr>
        <w:pStyle w:val="Akapitzlist"/>
        <w:numPr>
          <w:ilvl w:val="2"/>
          <w:numId w:val="71"/>
        </w:numPr>
        <w:autoSpaceDN/>
        <w:spacing w:before="80" w:line="276" w:lineRule="auto"/>
        <w:ind w:left="709" w:hanging="709"/>
        <w:jc w:val="both"/>
        <w:textAlignment w:val="auto"/>
        <w:rPr>
          <w:rFonts w:ascii="Verdana" w:eastAsia="Calibri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 xml:space="preserve">Podbudowa - dolna część nawierzchni służąca do przenoszenia obciążeń od ruchu </w:t>
      </w:r>
      <w:r w:rsidR="0046498B" w:rsidRPr="00DF527E">
        <w:rPr>
          <w:rFonts w:ascii="Verdana" w:hAnsi="Verdana"/>
          <w:sz w:val="20"/>
          <w:szCs w:val="20"/>
        </w:rPr>
        <w:br/>
      </w:r>
      <w:r w:rsidRPr="00DF527E">
        <w:rPr>
          <w:rFonts w:ascii="Verdana" w:hAnsi="Verdana"/>
          <w:sz w:val="20"/>
          <w:szCs w:val="20"/>
        </w:rPr>
        <w:t>na podłoże. Podbudowa może składać się z podbudowy zasadniczej i podbudowy pomocniczej</w:t>
      </w:r>
      <w:r w:rsidR="000D4B6D" w:rsidRPr="00DF527E">
        <w:rPr>
          <w:rFonts w:ascii="Verdana" w:eastAsia="Calibri" w:hAnsi="Verdana"/>
          <w:sz w:val="20"/>
          <w:szCs w:val="20"/>
        </w:rPr>
        <w:t xml:space="preserve">. </w:t>
      </w:r>
    </w:p>
    <w:p w14:paraId="0878EB9A" w14:textId="189FA070" w:rsidR="000D4B6D" w:rsidRPr="00DF527E" w:rsidRDefault="00CA0B9F" w:rsidP="00AB00FF">
      <w:pPr>
        <w:pStyle w:val="Akapitzlist"/>
        <w:numPr>
          <w:ilvl w:val="2"/>
          <w:numId w:val="71"/>
        </w:numPr>
        <w:autoSpaceDN/>
        <w:spacing w:before="80" w:line="276" w:lineRule="auto"/>
        <w:ind w:left="709" w:hanging="709"/>
        <w:jc w:val="both"/>
        <w:textAlignment w:val="auto"/>
        <w:rPr>
          <w:rFonts w:ascii="Verdana" w:eastAsia="Calibri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 xml:space="preserve">Podbudowa </w:t>
      </w:r>
      <w:r w:rsidR="0075625F" w:rsidRPr="00DF527E">
        <w:rPr>
          <w:rFonts w:ascii="Verdana" w:hAnsi="Verdana"/>
          <w:sz w:val="20"/>
          <w:szCs w:val="20"/>
        </w:rPr>
        <w:t>zasadnicza</w:t>
      </w:r>
      <w:r w:rsidRPr="00DF527E">
        <w:rPr>
          <w:rFonts w:ascii="Verdana" w:hAnsi="Verdana"/>
          <w:sz w:val="20"/>
          <w:szCs w:val="20"/>
        </w:rPr>
        <w:t xml:space="preserve"> - </w:t>
      </w:r>
      <w:r w:rsidR="0075625F" w:rsidRPr="00DF527E">
        <w:rPr>
          <w:rFonts w:ascii="Verdana" w:eastAsia="CenturyGothic" w:hAnsi="Verdana"/>
          <w:kern w:val="0"/>
          <w:sz w:val="20"/>
          <w:szCs w:val="20"/>
        </w:rPr>
        <w:t>jedna lub dwie warstwy konstrukcji nawierzchni spełniające podstawową funkcję w rozłożeniu naprężeń od kół pojazdów na podłoże</w:t>
      </w:r>
      <w:r w:rsidRPr="00DF527E">
        <w:rPr>
          <w:rFonts w:ascii="Verdana" w:hAnsi="Verdana"/>
          <w:sz w:val="20"/>
          <w:szCs w:val="20"/>
        </w:rPr>
        <w:t>.</w:t>
      </w:r>
    </w:p>
    <w:p w14:paraId="7D40489E" w14:textId="25BF335B" w:rsidR="0075625F" w:rsidRPr="00DF527E" w:rsidRDefault="0075625F" w:rsidP="0075625F">
      <w:pPr>
        <w:pStyle w:val="Akapitzlist"/>
        <w:numPr>
          <w:ilvl w:val="2"/>
          <w:numId w:val="71"/>
        </w:numPr>
        <w:autoSpaceDN/>
        <w:spacing w:before="80" w:line="276" w:lineRule="auto"/>
        <w:ind w:left="709" w:hanging="709"/>
        <w:jc w:val="both"/>
        <w:textAlignment w:val="auto"/>
        <w:rPr>
          <w:rFonts w:ascii="Verdana" w:eastAsia="Calibri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Podbudowa pomocnicza</w:t>
      </w:r>
      <w:r w:rsidRPr="00DF527E">
        <w:rPr>
          <w:rFonts w:ascii="Verdana" w:hAnsi="Verdana"/>
          <w:bCs/>
          <w:sz w:val="20"/>
          <w:szCs w:val="20"/>
        </w:rPr>
        <w:t xml:space="preserve"> - warstwa tworząca platformę umożliwiającą prawidłowe wbudowanie podbudowy zasadniczej, a w czasie eksploatacji nawierzchni wspomagająca warstwy górne konstrukcji nawierzchni w rozłożeniu naprężeń od kół pojazdów oraz ochronę nawierzchni przed wysadzinami powodowanymi przez szkodliwe działanie mrozu.</w:t>
      </w:r>
    </w:p>
    <w:p w14:paraId="21F33AF4" w14:textId="03F76444" w:rsidR="000D4B6D" w:rsidRPr="00DF527E" w:rsidRDefault="00CA0B9F" w:rsidP="00AB00FF">
      <w:pPr>
        <w:pStyle w:val="Akapitzlist"/>
        <w:numPr>
          <w:ilvl w:val="2"/>
          <w:numId w:val="71"/>
        </w:numPr>
        <w:autoSpaceDN/>
        <w:spacing w:before="80" w:line="276" w:lineRule="auto"/>
        <w:ind w:left="709" w:hanging="709"/>
        <w:jc w:val="both"/>
        <w:textAlignment w:val="auto"/>
        <w:rPr>
          <w:rFonts w:ascii="Verdana" w:eastAsia="Calibri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Warstwa odcinająca - warstwa stosowana w celu uniemożliwienia przenikania cząstek drobnych gruntu do warstwy nawierzchni leżącej powyżej</w:t>
      </w:r>
      <w:r w:rsidR="000D4B6D" w:rsidRPr="00DF527E">
        <w:rPr>
          <w:rFonts w:ascii="Verdana" w:eastAsia="Calibri" w:hAnsi="Verdana"/>
          <w:sz w:val="20"/>
          <w:szCs w:val="20"/>
        </w:rPr>
        <w:t>.</w:t>
      </w:r>
    </w:p>
    <w:p w14:paraId="44CE2C1E" w14:textId="1A5BCB51" w:rsidR="00CA0B9F" w:rsidRPr="00DF527E" w:rsidRDefault="00CA0B9F" w:rsidP="00AB00FF">
      <w:pPr>
        <w:pStyle w:val="Akapitzlist"/>
        <w:numPr>
          <w:ilvl w:val="2"/>
          <w:numId w:val="71"/>
        </w:numPr>
        <w:autoSpaceDN/>
        <w:spacing w:before="80" w:line="276" w:lineRule="auto"/>
        <w:ind w:left="709" w:hanging="709"/>
        <w:jc w:val="both"/>
        <w:textAlignment w:val="auto"/>
        <w:rPr>
          <w:rFonts w:ascii="Verdana" w:eastAsia="Calibri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Geotekstylia – płaski materiał o postaci ciągłej, wytwarzany z tworzyw sztucznych stosowany w kontakcie z gruntem lub kruszywem.</w:t>
      </w:r>
    </w:p>
    <w:p w14:paraId="4E93996C" w14:textId="24FE14EA" w:rsidR="00CA0B9F" w:rsidRPr="00DF527E" w:rsidRDefault="00CA0B9F" w:rsidP="00AB00FF">
      <w:pPr>
        <w:pStyle w:val="Akapitzlist"/>
        <w:numPr>
          <w:ilvl w:val="2"/>
          <w:numId w:val="71"/>
        </w:numPr>
        <w:autoSpaceDN/>
        <w:spacing w:before="80" w:line="276" w:lineRule="auto"/>
        <w:ind w:left="709" w:hanging="709"/>
        <w:jc w:val="both"/>
        <w:textAlignment w:val="auto"/>
        <w:rPr>
          <w:rFonts w:ascii="Verdana" w:eastAsia="Calibri" w:hAnsi="Verdana"/>
          <w:sz w:val="20"/>
          <w:szCs w:val="20"/>
        </w:rPr>
      </w:pPr>
      <w:r w:rsidRPr="00DF527E">
        <w:rPr>
          <w:rFonts w:ascii="Verdana" w:hAnsi="Verdana"/>
          <w:bCs/>
          <w:sz w:val="20"/>
          <w:szCs w:val="20"/>
        </w:rPr>
        <w:t>Geotkanina separacyjna (rozdzielająca) – materiał geotekstylny, w którym można wyodrębnić wątek oraz osnowę, powstały z przeplecenia ciągłych tasiemek z polimeru</w:t>
      </w:r>
    </w:p>
    <w:p w14:paraId="0B296B79" w14:textId="18E1883B" w:rsidR="000D4B6D" w:rsidRPr="00DF527E" w:rsidRDefault="00CA0B9F" w:rsidP="00AB00FF">
      <w:pPr>
        <w:pStyle w:val="Akapitzlist"/>
        <w:numPr>
          <w:ilvl w:val="2"/>
          <w:numId w:val="71"/>
        </w:numPr>
        <w:autoSpaceDN/>
        <w:spacing w:before="80" w:line="276" w:lineRule="auto"/>
        <w:ind w:left="709" w:hanging="709"/>
        <w:jc w:val="both"/>
        <w:textAlignment w:val="auto"/>
        <w:rPr>
          <w:rFonts w:ascii="Verdana" w:eastAsia="Calibri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Geowłóknina separacyjna (rozdzielająca)– materiał nietkany wykonany z włókien syntetycznych, których spójność jest zapewniona przez igłowanie lub inne procesy łączenia (np. dodatki chemiczne, połączenie termiczne) i który zostaje maszynowo uformowany w postaci maty</w:t>
      </w:r>
      <w:r w:rsidR="003D6581" w:rsidRPr="00DF527E">
        <w:rPr>
          <w:rFonts w:ascii="Verdana" w:eastAsia="Calibri" w:hAnsi="Verdana"/>
          <w:sz w:val="20"/>
          <w:szCs w:val="20"/>
        </w:rPr>
        <w:t>.</w:t>
      </w:r>
    </w:p>
    <w:p w14:paraId="7418600C" w14:textId="78BA1837" w:rsidR="00F35522" w:rsidRPr="00DF527E" w:rsidRDefault="00F35522" w:rsidP="0046498B">
      <w:pPr>
        <w:pStyle w:val="Akapitzlist"/>
        <w:numPr>
          <w:ilvl w:val="2"/>
          <w:numId w:val="71"/>
        </w:numPr>
        <w:autoSpaceDN/>
        <w:spacing w:before="80" w:line="276" w:lineRule="auto"/>
        <w:ind w:left="709" w:hanging="709"/>
        <w:jc w:val="both"/>
        <w:textAlignment w:val="auto"/>
        <w:rPr>
          <w:rFonts w:ascii="Verdana" w:eastAsia="Calibri" w:hAnsi="Verdana"/>
          <w:sz w:val="20"/>
          <w:szCs w:val="20"/>
        </w:rPr>
      </w:pPr>
      <w:r w:rsidRPr="00DF527E">
        <w:rPr>
          <w:rFonts w:ascii="Verdana" w:hAnsi="Verdana"/>
          <w:bCs/>
          <w:sz w:val="20"/>
          <w:szCs w:val="20"/>
        </w:rPr>
        <w:t xml:space="preserve">Funkcja separacyjna (rozdzielająca) – wykorzystanie geotekstyliów do odseparowania </w:t>
      </w:r>
      <w:r w:rsidR="0046498B" w:rsidRPr="00DF527E">
        <w:rPr>
          <w:rFonts w:ascii="Verdana" w:hAnsi="Verdana"/>
          <w:bCs/>
          <w:sz w:val="20"/>
          <w:szCs w:val="20"/>
        </w:rPr>
        <w:br/>
      </w:r>
      <w:r w:rsidRPr="00DF527E">
        <w:rPr>
          <w:rFonts w:ascii="Verdana" w:hAnsi="Verdana"/>
          <w:bCs/>
          <w:sz w:val="20"/>
          <w:szCs w:val="20"/>
        </w:rPr>
        <w:t>od siebie dwóch warstw różniących się od siebie uziarnieniem. Funkcja separacyjna obejmuje zarówno zapobieganie migracji drobnych cząstek przenoszonych w wyniku przepływu wody (np. zmiana poziomu wód gruntowych) jak i w wyniku oddziaływań dynamicznych (np. pompowanie drobnych frakcji w wyniku cyklicznych oddziaływań dynamicznych od ruchu)</w:t>
      </w:r>
    </w:p>
    <w:p w14:paraId="4EBCE5E9" w14:textId="1862BA5F" w:rsidR="000D4B6D" w:rsidRPr="00DF527E" w:rsidRDefault="000D4B6D" w:rsidP="0074110C">
      <w:pPr>
        <w:spacing w:before="240" w:line="276" w:lineRule="auto"/>
        <w:ind w:left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Pozostałe określenia podstawowe podane w niniejsz</w:t>
      </w:r>
      <w:r w:rsidR="001D3FC2" w:rsidRPr="00DF527E">
        <w:rPr>
          <w:rFonts w:ascii="Verdana" w:hAnsi="Verdana"/>
          <w:sz w:val="20"/>
          <w:szCs w:val="20"/>
        </w:rPr>
        <w:t>ych WWiORB</w:t>
      </w:r>
      <w:r w:rsidRPr="00DF527E">
        <w:rPr>
          <w:rFonts w:ascii="Verdana" w:hAnsi="Verdana"/>
          <w:sz w:val="20"/>
          <w:szCs w:val="20"/>
        </w:rPr>
        <w:t xml:space="preserve"> są zgodne </w:t>
      </w:r>
      <w:r w:rsidR="00650BFD" w:rsidRPr="00DF527E">
        <w:rPr>
          <w:rFonts w:ascii="Verdana" w:hAnsi="Verdana"/>
          <w:sz w:val="20"/>
          <w:szCs w:val="20"/>
        </w:rPr>
        <w:br/>
      </w:r>
      <w:r w:rsidRPr="00DF527E">
        <w:rPr>
          <w:rFonts w:ascii="Verdana" w:hAnsi="Verdana"/>
          <w:sz w:val="20"/>
          <w:szCs w:val="20"/>
        </w:rPr>
        <w:t>z odpowiednimi polskimi normami i z definicjami podanymi w </w:t>
      </w:r>
      <w:r w:rsidR="00EF367C" w:rsidRPr="00DF527E">
        <w:rPr>
          <w:rFonts w:ascii="Verdana" w:hAnsi="Verdana"/>
          <w:sz w:val="20"/>
          <w:szCs w:val="20"/>
        </w:rPr>
        <w:t xml:space="preserve">WWiORB </w:t>
      </w:r>
      <w:r w:rsidRPr="00DF527E">
        <w:rPr>
          <w:rFonts w:ascii="Verdana" w:hAnsi="Verdana"/>
          <w:sz w:val="20"/>
          <w:szCs w:val="20"/>
        </w:rPr>
        <w:t>D-M 00.00.00 "Wymagania Ogólne".</w:t>
      </w:r>
    </w:p>
    <w:p w14:paraId="1E948BCE" w14:textId="77777777" w:rsidR="00064CD7" w:rsidRPr="00DF527E" w:rsidRDefault="00064CD7" w:rsidP="0074110C">
      <w:pPr>
        <w:spacing w:before="240" w:line="276" w:lineRule="auto"/>
        <w:ind w:left="709"/>
        <w:jc w:val="both"/>
        <w:rPr>
          <w:rFonts w:ascii="Verdana" w:hAnsi="Verdana"/>
          <w:sz w:val="20"/>
          <w:szCs w:val="20"/>
        </w:rPr>
      </w:pPr>
    </w:p>
    <w:p w14:paraId="351D85C8" w14:textId="77777777" w:rsidR="000D4B6D" w:rsidRPr="00017398" w:rsidRDefault="000D4B6D" w:rsidP="0074110C">
      <w:pPr>
        <w:pStyle w:val="Zwykytekst"/>
        <w:numPr>
          <w:ilvl w:val="1"/>
          <w:numId w:val="71"/>
        </w:numPr>
        <w:spacing w:before="240" w:line="276" w:lineRule="auto"/>
        <w:ind w:left="709" w:hanging="709"/>
        <w:jc w:val="both"/>
        <w:outlineLvl w:val="1"/>
        <w:rPr>
          <w:rFonts w:ascii="Verdana" w:hAnsi="Verdana"/>
          <w:b/>
          <w:sz w:val="20"/>
          <w:szCs w:val="20"/>
        </w:rPr>
      </w:pPr>
      <w:bookmarkStart w:id="88" w:name="_Toc64297212"/>
      <w:bookmarkStart w:id="89" w:name="_Toc64386755"/>
      <w:r w:rsidRPr="00017398">
        <w:rPr>
          <w:rFonts w:ascii="Verdana" w:hAnsi="Verdana"/>
          <w:b/>
          <w:sz w:val="20"/>
          <w:szCs w:val="20"/>
        </w:rPr>
        <w:t>Ogólne wymagania dotyczące robót</w:t>
      </w:r>
      <w:bookmarkEnd w:id="88"/>
      <w:bookmarkEnd w:id="89"/>
    </w:p>
    <w:p w14:paraId="5B35F5B6" w14:textId="424B4D9A" w:rsidR="000D4B6D" w:rsidRPr="00DF527E" w:rsidRDefault="000D4B6D" w:rsidP="0074110C">
      <w:pPr>
        <w:pStyle w:val="Akapitzlist"/>
        <w:autoSpaceDN/>
        <w:spacing w:line="276" w:lineRule="auto"/>
        <w:ind w:left="0"/>
        <w:jc w:val="both"/>
        <w:textAlignment w:val="auto"/>
        <w:rPr>
          <w:rFonts w:ascii="Verdana" w:eastAsia="Calibri" w:hAnsi="Verdana"/>
          <w:sz w:val="20"/>
          <w:szCs w:val="20"/>
        </w:rPr>
      </w:pPr>
      <w:r w:rsidRPr="00DF527E">
        <w:rPr>
          <w:rFonts w:ascii="Verdana" w:eastAsia="Calibri" w:hAnsi="Verdana"/>
          <w:sz w:val="20"/>
          <w:szCs w:val="20"/>
        </w:rPr>
        <w:t>Ogólne wymagania dotyczące robót podano w</w:t>
      </w:r>
      <w:r w:rsidR="00EF367C" w:rsidRPr="00DF527E">
        <w:rPr>
          <w:rFonts w:ascii="Verdana" w:eastAsia="Calibri" w:hAnsi="Verdana"/>
          <w:sz w:val="20"/>
          <w:szCs w:val="20"/>
        </w:rPr>
        <w:t xml:space="preserve"> WWiORB </w:t>
      </w:r>
      <w:r w:rsidRPr="00DF527E">
        <w:rPr>
          <w:rFonts w:ascii="Verdana" w:eastAsia="Calibri" w:hAnsi="Verdana"/>
          <w:sz w:val="20"/>
          <w:szCs w:val="20"/>
        </w:rPr>
        <w:t>D-M 00.00.00 "Wymagania Ogólne".</w:t>
      </w:r>
    </w:p>
    <w:p w14:paraId="1E5A3B78" w14:textId="77777777" w:rsidR="000D4B6D" w:rsidRPr="00017398" w:rsidRDefault="000D4B6D" w:rsidP="00F70620">
      <w:pPr>
        <w:pStyle w:val="Zwykytekst"/>
        <w:numPr>
          <w:ilvl w:val="0"/>
          <w:numId w:val="71"/>
        </w:numPr>
        <w:spacing w:before="240" w:line="276" w:lineRule="auto"/>
        <w:ind w:left="709" w:hanging="709"/>
        <w:jc w:val="both"/>
        <w:outlineLvl w:val="0"/>
        <w:rPr>
          <w:rFonts w:ascii="Verdana" w:hAnsi="Verdana"/>
          <w:b/>
          <w:sz w:val="20"/>
          <w:szCs w:val="20"/>
        </w:rPr>
      </w:pPr>
      <w:bookmarkStart w:id="90" w:name="_Toc64297213"/>
      <w:bookmarkStart w:id="91" w:name="_Toc64386756"/>
      <w:r w:rsidRPr="00017398">
        <w:rPr>
          <w:rFonts w:ascii="Verdana" w:hAnsi="Verdana"/>
          <w:b/>
          <w:sz w:val="20"/>
          <w:szCs w:val="20"/>
        </w:rPr>
        <w:t>MATERIAŁY</w:t>
      </w:r>
      <w:bookmarkEnd w:id="90"/>
      <w:bookmarkEnd w:id="91"/>
    </w:p>
    <w:p w14:paraId="06A83467" w14:textId="77777777" w:rsidR="000D4B6D" w:rsidRPr="00017398" w:rsidRDefault="000D4B6D" w:rsidP="00334C67">
      <w:pPr>
        <w:pStyle w:val="Zwykytekst"/>
        <w:numPr>
          <w:ilvl w:val="1"/>
          <w:numId w:val="71"/>
        </w:numPr>
        <w:spacing w:before="240" w:line="276" w:lineRule="auto"/>
        <w:ind w:left="709" w:hanging="709"/>
        <w:jc w:val="both"/>
        <w:outlineLvl w:val="1"/>
        <w:rPr>
          <w:rFonts w:ascii="Verdana" w:hAnsi="Verdana"/>
          <w:b/>
          <w:sz w:val="20"/>
          <w:szCs w:val="20"/>
        </w:rPr>
      </w:pPr>
      <w:bookmarkStart w:id="92" w:name="_Toc64297214"/>
      <w:bookmarkStart w:id="93" w:name="_Toc64386757"/>
      <w:r w:rsidRPr="00017398">
        <w:rPr>
          <w:rFonts w:ascii="Verdana" w:hAnsi="Verdana"/>
          <w:b/>
          <w:sz w:val="20"/>
          <w:szCs w:val="20"/>
        </w:rPr>
        <w:t>Ogólne wymagania dotyczące materiałów</w:t>
      </w:r>
      <w:bookmarkEnd w:id="92"/>
      <w:bookmarkEnd w:id="93"/>
    </w:p>
    <w:p w14:paraId="7DEF03AB" w14:textId="6B89E84B" w:rsidR="000D4B6D" w:rsidRPr="00DF527E" w:rsidRDefault="000D4B6D" w:rsidP="0074110C">
      <w:pPr>
        <w:pStyle w:val="Akapitzlist"/>
        <w:autoSpaceDN/>
        <w:spacing w:before="80" w:after="240" w:line="276" w:lineRule="auto"/>
        <w:ind w:left="0"/>
        <w:jc w:val="both"/>
        <w:textAlignment w:val="auto"/>
        <w:rPr>
          <w:rFonts w:ascii="Verdana" w:eastAsia="Calibri" w:hAnsi="Verdana"/>
          <w:sz w:val="20"/>
          <w:szCs w:val="20"/>
        </w:rPr>
      </w:pPr>
      <w:r w:rsidRPr="00DF527E">
        <w:rPr>
          <w:rFonts w:ascii="Verdana" w:eastAsia="Calibri" w:hAnsi="Verdana"/>
          <w:sz w:val="20"/>
          <w:szCs w:val="20"/>
        </w:rPr>
        <w:t>Ogólne wymagania dotyczące materiałów</w:t>
      </w:r>
      <w:r w:rsidR="005924E5" w:rsidRPr="00DF527E">
        <w:rPr>
          <w:rFonts w:ascii="Verdana" w:hAnsi="Verdana"/>
          <w:sz w:val="20"/>
          <w:szCs w:val="20"/>
        </w:rPr>
        <w:t xml:space="preserve"> ich pozyskiwania i składowania,</w:t>
      </w:r>
      <w:r w:rsidRPr="00DF527E">
        <w:rPr>
          <w:rFonts w:ascii="Verdana" w:eastAsia="Calibri" w:hAnsi="Verdana"/>
          <w:sz w:val="20"/>
          <w:szCs w:val="20"/>
        </w:rPr>
        <w:t xml:space="preserve"> podano </w:t>
      </w:r>
      <w:r w:rsidR="0046498B" w:rsidRPr="00DF527E">
        <w:rPr>
          <w:rFonts w:ascii="Verdana" w:eastAsia="Calibri" w:hAnsi="Verdana"/>
          <w:sz w:val="20"/>
          <w:szCs w:val="20"/>
        </w:rPr>
        <w:br/>
      </w:r>
      <w:r w:rsidRPr="00DF527E">
        <w:rPr>
          <w:rFonts w:ascii="Verdana" w:eastAsia="Calibri" w:hAnsi="Verdana"/>
          <w:sz w:val="20"/>
          <w:szCs w:val="20"/>
        </w:rPr>
        <w:t>w</w:t>
      </w:r>
      <w:r w:rsidR="00EF367C" w:rsidRPr="00DF527E">
        <w:rPr>
          <w:rFonts w:ascii="Verdana" w:eastAsia="Calibri" w:hAnsi="Verdana"/>
          <w:sz w:val="20"/>
          <w:szCs w:val="20"/>
        </w:rPr>
        <w:t xml:space="preserve"> WWiORB </w:t>
      </w:r>
      <w:r w:rsidR="00212B1E" w:rsidRPr="00DF527E">
        <w:rPr>
          <w:rFonts w:ascii="Verdana" w:eastAsia="Calibri" w:hAnsi="Verdana"/>
          <w:sz w:val="20"/>
          <w:szCs w:val="20"/>
        </w:rPr>
        <w:t xml:space="preserve">D-M 00.00.00, </w:t>
      </w:r>
      <w:r w:rsidR="00E817F7" w:rsidRPr="00DF527E">
        <w:rPr>
          <w:rFonts w:ascii="Verdana" w:eastAsia="Calibri" w:hAnsi="Verdana"/>
          <w:sz w:val="20"/>
          <w:szCs w:val="20"/>
        </w:rPr>
        <w:t>„</w:t>
      </w:r>
      <w:r w:rsidR="00212B1E" w:rsidRPr="00DF527E">
        <w:rPr>
          <w:rFonts w:ascii="Verdana" w:eastAsia="Calibri" w:hAnsi="Verdana"/>
          <w:sz w:val="20"/>
          <w:szCs w:val="20"/>
        </w:rPr>
        <w:t>Wymagania ogólne"</w:t>
      </w:r>
      <w:r w:rsidRPr="00DF527E">
        <w:rPr>
          <w:rFonts w:ascii="Verdana" w:eastAsia="Calibri" w:hAnsi="Verdana"/>
          <w:sz w:val="20"/>
          <w:szCs w:val="20"/>
        </w:rPr>
        <w:t>.</w:t>
      </w:r>
    </w:p>
    <w:p w14:paraId="556CB66C" w14:textId="163DAC0C" w:rsidR="000D4B6D" w:rsidRPr="00017398" w:rsidRDefault="00F35522" w:rsidP="0046498B">
      <w:pPr>
        <w:pStyle w:val="Zwykytekst"/>
        <w:numPr>
          <w:ilvl w:val="1"/>
          <w:numId w:val="71"/>
        </w:numPr>
        <w:spacing w:before="80" w:line="276" w:lineRule="auto"/>
        <w:ind w:left="709" w:hanging="709"/>
        <w:jc w:val="both"/>
        <w:outlineLvl w:val="1"/>
        <w:rPr>
          <w:rFonts w:ascii="Verdana" w:hAnsi="Verdana"/>
          <w:b/>
          <w:sz w:val="20"/>
          <w:szCs w:val="20"/>
        </w:rPr>
      </w:pPr>
      <w:bookmarkStart w:id="94" w:name="_Toc64297215"/>
      <w:bookmarkStart w:id="95" w:name="_Toc64386758"/>
      <w:r w:rsidRPr="00017398">
        <w:rPr>
          <w:rFonts w:ascii="Verdana" w:hAnsi="Verdana"/>
          <w:b/>
          <w:sz w:val="20"/>
          <w:szCs w:val="20"/>
        </w:rPr>
        <w:t>Materiały do wykonania robót</w:t>
      </w:r>
      <w:bookmarkEnd w:id="94"/>
      <w:bookmarkEnd w:id="95"/>
    </w:p>
    <w:p w14:paraId="3C6686F5" w14:textId="7401EC10" w:rsidR="005924E5" w:rsidRPr="00DF527E" w:rsidRDefault="005924E5" w:rsidP="00334C67">
      <w:pPr>
        <w:pStyle w:val="Akapitzlist"/>
        <w:numPr>
          <w:ilvl w:val="2"/>
          <w:numId w:val="71"/>
        </w:numPr>
        <w:autoSpaceDN/>
        <w:spacing w:line="276" w:lineRule="auto"/>
        <w:ind w:left="709" w:hanging="709"/>
        <w:jc w:val="both"/>
        <w:textAlignment w:val="auto"/>
        <w:rPr>
          <w:rFonts w:ascii="Verdana" w:eastAsia="Calibri" w:hAnsi="Verdana"/>
          <w:sz w:val="20"/>
          <w:szCs w:val="20"/>
        </w:rPr>
      </w:pPr>
      <w:r w:rsidRPr="00DF527E">
        <w:rPr>
          <w:rFonts w:ascii="Verdana" w:eastAsia="Calibri" w:hAnsi="Verdana"/>
          <w:sz w:val="20"/>
          <w:szCs w:val="20"/>
        </w:rPr>
        <w:t>Zgodność materiałów z dokumentacją projektową.</w:t>
      </w:r>
    </w:p>
    <w:p w14:paraId="0ECFCCC3" w14:textId="1A21B2F3" w:rsidR="005924E5" w:rsidRPr="00DF527E" w:rsidRDefault="005924E5" w:rsidP="00650BFD">
      <w:pPr>
        <w:pStyle w:val="Akapitzlist"/>
        <w:autoSpaceDN/>
        <w:spacing w:line="276" w:lineRule="auto"/>
        <w:ind w:left="709"/>
        <w:jc w:val="both"/>
        <w:textAlignment w:val="auto"/>
        <w:rPr>
          <w:rFonts w:ascii="Verdana" w:eastAsia="Calibri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 xml:space="preserve">Materiały do wykonania robót powinny być zgodne z ustaleniami dokumentacji projektowej lub </w:t>
      </w:r>
      <w:r w:rsidR="0046498B" w:rsidRPr="00DF527E">
        <w:rPr>
          <w:rFonts w:ascii="Verdana" w:hAnsi="Verdana"/>
          <w:sz w:val="20"/>
          <w:szCs w:val="20"/>
        </w:rPr>
        <w:t>WWiORB</w:t>
      </w:r>
      <w:r w:rsidRPr="00DF527E">
        <w:rPr>
          <w:rFonts w:ascii="Verdana" w:hAnsi="Verdana"/>
          <w:sz w:val="20"/>
          <w:szCs w:val="20"/>
        </w:rPr>
        <w:t xml:space="preserve"> oraz ew. z </w:t>
      </w:r>
      <w:r w:rsidR="00212B1E" w:rsidRPr="00DF527E">
        <w:rPr>
          <w:rFonts w:ascii="Verdana" w:hAnsi="Verdana"/>
          <w:sz w:val="20"/>
          <w:szCs w:val="20"/>
        </w:rPr>
        <w:t>oceną</w:t>
      </w:r>
      <w:r w:rsidRPr="00DF527E">
        <w:rPr>
          <w:rFonts w:ascii="Verdana" w:hAnsi="Verdana"/>
          <w:sz w:val="20"/>
          <w:szCs w:val="20"/>
        </w:rPr>
        <w:t xml:space="preserve"> techniczną</w:t>
      </w:r>
      <w:r w:rsidR="00212B1E" w:rsidRPr="00DF527E">
        <w:rPr>
          <w:rFonts w:ascii="Verdana" w:hAnsi="Verdana"/>
          <w:sz w:val="20"/>
          <w:szCs w:val="20"/>
        </w:rPr>
        <w:t>.</w:t>
      </w:r>
    </w:p>
    <w:p w14:paraId="48912494" w14:textId="68A7A388" w:rsidR="005924E5" w:rsidRPr="00DF527E" w:rsidRDefault="005924E5" w:rsidP="0046498B">
      <w:pPr>
        <w:pStyle w:val="Akapitzlist"/>
        <w:numPr>
          <w:ilvl w:val="2"/>
          <w:numId w:val="71"/>
        </w:numPr>
        <w:autoSpaceDN/>
        <w:spacing w:before="80" w:line="276" w:lineRule="auto"/>
        <w:ind w:left="709" w:hanging="709"/>
        <w:jc w:val="both"/>
        <w:textAlignment w:val="auto"/>
        <w:rPr>
          <w:rFonts w:ascii="Verdana" w:eastAsia="Calibri" w:hAnsi="Verdana"/>
          <w:sz w:val="20"/>
          <w:szCs w:val="20"/>
        </w:rPr>
      </w:pPr>
      <w:r w:rsidRPr="00DF527E">
        <w:rPr>
          <w:rFonts w:ascii="Verdana" w:eastAsia="Calibri" w:hAnsi="Verdana"/>
          <w:sz w:val="20"/>
          <w:szCs w:val="20"/>
        </w:rPr>
        <w:t>Materiałami do wykonania robót mogą być:</w:t>
      </w:r>
    </w:p>
    <w:p w14:paraId="4753DEF3" w14:textId="440D4D4C" w:rsidR="005924E5" w:rsidRPr="00DF527E" w:rsidRDefault="00EC5608" w:rsidP="0046498B">
      <w:pPr>
        <w:pStyle w:val="Default"/>
        <w:widowControl w:val="0"/>
        <w:numPr>
          <w:ilvl w:val="0"/>
          <w:numId w:val="72"/>
        </w:numPr>
        <w:suppressAutoHyphens w:val="0"/>
        <w:autoSpaceDE w:val="0"/>
        <w:adjustRightInd w:val="0"/>
        <w:spacing w:after="19" w:line="276" w:lineRule="auto"/>
        <w:ind w:left="993" w:hanging="284"/>
        <w:jc w:val="both"/>
        <w:textAlignment w:val="auto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geowłóknina</w:t>
      </w:r>
      <w:r w:rsidR="005924E5" w:rsidRPr="00DF527E">
        <w:rPr>
          <w:rFonts w:ascii="Verdana" w:hAnsi="Verdana"/>
          <w:sz w:val="20"/>
          <w:szCs w:val="20"/>
        </w:rPr>
        <w:t>,</w:t>
      </w:r>
    </w:p>
    <w:p w14:paraId="779CF162" w14:textId="11C2FA25" w:rsidR="005924E5" w:rsidRPr="00DF527E" w:rsidRDefault="00334C67" w:rsidP="0046498B">
      <w:pPr>
        <w:pStyle w:val="Default"/>
        <w:widowControl w:val="0"/>
        <w:numPr>
          <w:ilvl w:val="0"/>
          <w:numId w:val="72"/>
        </w:numPr>
        <w:suppressAutoHyphens w:val="0"/>
        <w:autoSpaceDE w:val="0"/>
        <w:adjustRightInd w:val="0"/>
        <w:spacing w:after="19" w:line="276" w:lineRule="auto"/>
        <w:ind w:left="993" w:hanging="284"/>
        <w:jc w:val="both"/>
        <w:textAlignment w:val="auto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 xml:space="preserve">piaski drobne lub </w:t>
      </w:r>
      <w:r w:rsidR="005924E5" w:rsidRPr="00DF527E">
        <w:rPr>
          <w:rFonts w:ascii="Verdana" w:hAnsi="Verdana"/>
          <w:sz w:val="20"/>
          <w:szCs w:val="20"/>
        </w:rPr>
        <w:t>grunty spełniające warunek nieprzenikania cząstek gruntu podłoża.</w:t>
      </w:r>
    </w:p>
    <w:p w14:paraId="02398090" w14:textId="0DFE2A8D" w:rsidR="005924E5" w:rsidRPr="00DF527E" w:rsidRDefault="005924E5" w:rsidP="00334C67">
      <w:pPr>
        <w:pStyle w:val="Akapitzlist"/>
        <w:numPr>
          <w:ilvl w:val="2"/>
          <w:numId w:val="71"/>
        </w:numPr>
        <w:autoSpaceDN/>
        <w:spacing w:before="80" w:line="276" w:lineRule="auto"/>
        <w:ind w:left="709"/>
        <w:jc w:val="both"/>
        <w:textAlignment w:val="auto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W przypadku występowania w ulepszonym podłożu lub warstwie mrozoochronnej warstwy związanej/stabilizowanej spoiwem to nie ma potrzeby wykonywania warstwy odcinającej.</w:t>
      </w:r>
    </w:p>
    <w:p w14:paraId="00308753" w14:textId="413FBC6E" w:rsidR="005924E5" w:rsidRPr="00DF527E" w:rsidRDefault="005924E5" w:rsidP="0046498B">
      <w:pPr>
        <w:pStyle w:val="Akapitzlist"/>
        <w:autoSpaceDN/>
        <w:spacing w:line="276" w:lineRule="auto"/>
        <w:ind w:left="709"/>
        <w:jc w:val="both"/>
        <w:textAlignment w:val="auto"/>
        <w:rPr>
          <w:rFonts w:ascii="Verdana" w:eastAsia="Calibri" w:hAnsi="Verdana"/>
          <w:sz w:val="20"/>
          <w:szCs w:val="20"/>
        </w:rPr>
      </w:pPr>
    </w:p>
    <w:p w14:paraId="469F3E73" w14:textId="13738C43" w:rsidR="000D4B6D" w:rsidRPr="00DF527E" w:rsidRDefault="00FE615D" w:rsidP="00413C7D">
      <w:pPr>
        <w:pStyle w:val="Akapitzlist"/>
        <w:numPr>
          <w:ilvl w:val="1"/>
          <w:numId w:val="71"/>
        </w:numPr>
        <w:autoSpaceDN/>
        <w:spacing w:line="276" w:lineRule="auto"/>
        <w:ind w:left="709" w:hanging="709"/>
        <w:jc w:val="both"/>
        <w:textAlignment w:val="auto"/>
        <w:rPr>
          <w:rFonts w:ascii="Verdana" w:eastAsia="Calibri" w:hAnsi="Verdana"/>
          <w:sz w:val="20"/>
          <w:szCs w:val="20"/>
        </w:rPr>
      </w:pPr>
      <w:r w:rsidRPr="00017398">
        <w:rPr>
          <w:rFonts w:ascii="Verdana" w:eastAsia="Calibri" w:hAnsi="Verdana"/>
          <w:b/>
          <w:sz w:val="20"/>
          <w:szCs w:val="20"/>
        </w:rPr>
        <w:t>Wymagania dla geowłókniny na warstwę odcinającą</w:t>
      </w:r>
      <w:r w:rsidR="000D4B6D" w:rsidRPr="00DF527E">
        <w:rPr>
          <w:rFonts w:ascii="Verdana" w:eastAsia="Calibri" w:hAnsi="Verdana"/>
          <w:sz w:val="20"/>
          <w:szCs w:val="20"/>
        </w:rPr>
        <w:t>.</w:t>
      </w:r>
    </w:p>
    <w:p w14:paraId="5100B6E9" w14:textId="4D628766" w:rsidR="00EC5608" w:rsidRPr="00DF527E" w:rsidRDefault="00510144" w:rsidP="00334C67">
      <w:pPr>
        <w:pStyle w:val="Akapitzlist"/>
        <w:numPr>
          <w:ilvl w:val="2"/>
          <w:numId w:val="71"/>
        </w:numPr>
        <w:spacing w:after="100" w:afterAutospacing="1" w:line="276" w:lineRule="auto"/>
        <w:ind w:left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Geowłókniny przewidziane do użycia jako warstwy odcinające</w:t>
      </w:r>
      <w:r w:rsidR="00C74467" w:rsidRPr="00DF527E">
        <w:rPr>
          <w:rFonts w:ascii="Verdana" w:hAnsi="Verdana"/>
          <w:sz w:val="20"/>
          <w:szCs w:val="20"/>
        </w:rPr>
        <w:t xml:space="preserve"> powinny posiadać</w:t>
      </w:r>
      <w:r w:rsidRPr="00DF527E">
        <w:rPr>
          <w:rFonts w:ascii="Verdana" w:hAnsi="Verdana"/>
          <w:sz w:val="20"/>
          <w:szCs w:val="20"/>
        </w:rPr>
        <w:t xml:space="preserve"> dokumenty potwierdzające wprowadzenie do obrotu lub </w:t>
      </w:r>
      <w:r w:rsidR="00C74467" w:rsidRPr="00DF527E">
        <w:rPr>
          <w:rFonts w:ascii="Verdana" w:hAnsi="Verdana"/>
          <w:sz w:val="20"/>
          <w:szCs w:val="20"/>
        </w:rPr>
        <w:t>udostępniane na rynku krajowym zgodnie z Ustawą o wyrobach budowlanych. Rodzaj geowłókniny i jej właściwości powinny odpowiadać wymaganiom określonym w dokumentacji projektowej.</w:t>
      </w:r>
    </w:p>
    <w:p w14:paraId="25836BCB" w14:textId="03A22662" w:rsidR="00C74467" w:rsidRPr="00DF527E" w:rsidRDefault="00C74467" w:rsidP="00CF57A6">
      <w:pPr>
        <w:pStyle w:val="Akapitzlist"/>
        <w:numPr>
          <w:ilvl w:val="2"/>
          <w:numId w:val="71"/>
        </w:numPr>
        <w:spacing w:before="240" w:after="100" w:afterAutospacing="1"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 xml:space="preserve">W przypadku braku wystarczających danych, przy wyborze geowłókniny należy korzystać z ustaleń podanych </w:t>
      </w:r>
      <w:r w:rsidR="0089612F" w:rsidRPr="00DF527E">
        <w:rPr>
          <w:rFonts w:ascii="Verdana" w:hAnsi="Verdana"/>
          <w:sz w:val="20"/>
          <w:szCs w:val="20"/>
        </w:rPr>
        <w:t xml:space="preserve">w Tabeli </w:t>
      </w:r>
      <w:r w:rsidR="005B1807" w:rsidRPr="00DF527E">
        <w:rPr>
          <w:rFonts w:ascii="Verdana" w:hAnsi="Verdana"/>
          <w:sz w:val="20"/>
          <w:szCs w:val="20"/>
        </w:rPr>
        <w:t>2.</w:t>
      </w:r>
      <w:r w:rsidR="0089612F" w:rsidRPr="00DF527E">
        <w:rPr>
          <w:rFonts w:ascii="Verdana" w:hAnsi="Verdana"/>
          <w:sz w:val="20"/>
          <w:szCs w:val="20"/>
        </w:rPr>
        <w:t>1</w:t>
      </w:r>
      <w:r w:rsidRPr="00DF527E">
        <w:rPr>
          <w:rFonts w:ascii="Verdana" w:hAnsi="Verdana"/>
          <w:sz w:val="20"/>
          <w:szCs w:val="20"/>
        </w:rPr>
        <w:t>.</w:t>
      </w:r>
    </w:p>
    <w:p w14:paraId="5EDBD546" w14:textId="5CEEA1C8" w:rsidR="00F62BCC" w:rsidRPr="00DF527E" w:rsidRDefault="005C6926" w:rsidP="0046498B">
      <w:pPr>
        <w:spacing w:before="100" w:beforeAutospacing="1"/>
        <w:jc w:val="both"/>
        <w:rPr>
          <w:rFonts w:ascii="Verdana" w:hAnsi="Verdana"/>
          <w:sz w:val="20"/>
          <w:szCs w:val="20"/>
        </w:rPr>
      </w:pPr>
      <w:r w:rsidRPr="00017398">
        <w:rPr>
          <w:rFonts w:ascii="Verdana" w:hAnsi="Verdana"/>
          <w:b/>
          <w:sz w:val="20"/>
          <w:szCs w:val="20"/>
        </w:rPr>
        <w:t xml:space="preserve">Tabela </w:t>
      </w:r>
      <w:r w:rsidR="005B1807" w:rsidRPr="00017398">
        <w:rPr>
          <w:rFonts w:ascii="Verdana" w:hAnsi="Verdana"/>
          <w:b/>
          <w:sz w:val="20"/>
          <w:szCs w:val="20"/>
        </w:rPr>
        <w:t>2.</w:t>
      </w:r>
      <w:r w:rsidRPr="00017398">
        <w:rPr>
          <w:rFonts w:ascii="Verdana" w:hAnsi="Verdana"/>
          <w:b/>
          <w:sz w:val="20"/>
          <w:szCs w:val="20"/>
        </w:rPr>
        <w:t>1</w:t>
      </w:r>
      <w:r w:rsidR="0089612F" w:rsidRPr="00DF527E">
        <w:rPr>
          <w:rFonts w:ascii="Verdana" w:hAnsi="Verdana"/>
          <w:sz w:val="20"/>
          <w:szCs w:val="20"/>
        </w:rPr>
        <w:t>.</w:t>
      </w:r>
      <w:r w:rsidR="00F62BCC" w:rsidRPr="00DF527E">
        <w:rPr>
          <w:rFonts w:ascii="Verdana" w:hAnsi="Verdana"/>
          <w:sz w:val="20"/>
          <w:szCs w:val="20"/>
        </w:rPr>
        <w:t xml:space="preserve"> </w:t>
      </w:r>
      <w:r w:rsidR="00E64B36" w:rsidRPr="00DF527E">
        <w:rPr>
          <w:rFonts w:ascii="Verdana" w:hAnsi="Verdana"/>
          <w:sz w:val="20"/>
          <w:szCs w:val="20"/>
        </w:rPr>
        <w:t>Wymagane</w:t>
      </w:r>
      <w:r w:rsidR="00F62BCC" w:rsidRPr="00DF527E">
        <w:rPr>
          <w:rFonts w:ascii="Verdana" w:hAnsi="Verdana"/>
          <w:sz w:val="20"/>
          <w:szCs w:val="20"/>
        </w:rPr>
        <w:t xml:space="preserve"> właściwości geowłókniny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3705"/>
        <w:gridCol w:w="1221"/>
        <w:gridCol w:w="1387"/>
        <w:gridCol w:w="2578"/>
      </w:tblGrid>
      <w:tr w:rsidR="00C74467" w:rsidRPr="00DF527E" w14:paraId="3B8F377C" w14:textId="77777777" w:rsidTr="0046498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BE1DC" w14:textId="77777777" w:rsidR="00C74467" w:rsidRPr="00DF527E" w:rsidRDefault="00C74467" w:rsidP="0046498B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47AFB" w14:textId="77777777" w:rsidR="00C74467" w:rsidRPr="00DF527E" w:rsidRDefault="00C74467" w:rsidP="00CF57A6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Właściwość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EC2A8" w14:textId="77777777" w:rsidR="00C74467" w:rsidRPr="00DF527E" w:rsidRDefault="00C74467" w:rsidP="0046498B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Jednostka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E67D7" w14:textId="77777777" w:rsidR="00C74467" w:rsidRPr="00DF527E" w:rsidRDefault="00C74467" w:rsidP="0046498B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Wymagania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2A7E1" w14:textId="77777777" w:rsidR="00C74467" w:rsidRPr="00DF527E" w:rsidRDefault="00C74467" w:rsidP="00CF57A6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Metoda badań wg</w:t>
            </w:r>
          </w:p>
        </w:tc>
      </w:tr>
      <w:tr w:rsidR="00C74467" w:rsidRPr="00DF527E" w14:paraId="4A389334" w14:textId="77777777" w:rsidTr="0046498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0543C" w14:textId="77777777" w:rsidR="00C74467" w:rsidRPr="00DF527E" w:rsidRDefault="00C74467" w:rsidP="00CF57A6">
            <w:pPr>
              <w:spacing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C4084" w14:textId="77777777" w:rsidR="00C74467" w:rsidRPr="00DF527E" w:rsidRDefault="00C74467" w:rsidP="005456EB">
            <w:pPr>
              <w:spacing w:after="60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Masa powierzchniowa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3BCB4" w14:textId="77777777" w:rsidR="00C74467" w:rsidRPr="00DF527E" w:rsidRDefault="00C74467" w:rsidP="00CF57A6">
            <w:pPr>
              <w:spacing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g/m</w:t>
            </w:r>
            <w:r w:rsidRPr="00DF527E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B28D2" w14:textId="77777777" w:rsidR="00C74467" w:rsidRPr="00DF527E" w:rsidRDefault="00C74467" w:rsidP="00CF57A6">
            <w:pPr>
              <w:spacing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≥ 400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9DB8D" w14:textId="77777777" w:rsidR="00C74467" w:rsidRPr="00DF527E" w:rsidRDefault="00C74467" w:rsidP="00CF57A6">
            <w:pPr>
              <w:spacing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C74467" w:rsidRPr="00DF527E" w14:paraId="010566DC" w14:textId="77777777" w:rsidTr="0046498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409B4" w14:textId="77777777" w:rsidR="00C74467" w:rsidRPr="00DF527E" w:rsidRDefault="00C74467" w:rsidP="00CF57A6">
            <w:pPr>
              <w:spacing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53A19" w14:textId="77777777" w:rsidR="00C74467" w:rsidRPr="00DF527E" w:rsidRDefault="00C74467" w:rsidP="005456EB">
            <w:pPr>
              <w:spacing w:after="100" w:afterAutospacing="1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Wytrzymałość na rozciąganie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2A6BA" w14:textId="77777777" w:rsidR="00C74467" w:rsidRPr="00DF527E" w:rsidRDefault="00C74467" w:rsidP="00CF57A6">
            <w:pPr>
              <w:spacing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kN/m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2F8A5" w14:textId="77777777" w:rsidR="00C74467" w:rsidRPr="00DF527E" w:rsidRDefault="00C74467" w:rsidP="00CF57A6">
            <w:pPr>
              <w:spacing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≥ 10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9D24B" w14:textId="77777777" w:rsidR="00C74467" w:rsidRPr="00DF527E" w:rsidRDefault="00C74467" w:rsidP="00CF57A6">
            <w:pPr>
              <w:spacing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PN-EN ISO 10319 [2]</w:t>
            </w:r>
          </w:p>
        </w:tc>
      </w:tr>
      <w:tr w:rsidR="00C74467" w:rsidRPr="00DF527E" w14:paraId="1A831E50" w14:textId="77777777" w:rsidTr="0046498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7B0B5" w14:textId="77777777" w:rsidR="00C74467" w:rsidRPr="00DF527E" w:rsidRDefault="00C74467" w:rsidP="00CF57A6">
            <w:pPr>
              <w:spacing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2DEBB" w14:textId="77777777" w:rsidR="00C74467" w:rsidRPr="00DF527E" w:rsidRDefault="00C74467" w:rsidP="005456EB">
            <w:pPr>
              <w:spacing w:after="100" w:afterAutospacing="1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Wydłużenie przy maksymalnym obciążeniu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77C1C" w14:textId="77777777" w:rsidR="00C74467" w:rsidRPr="00DF527E" w:rsidRDefault="00C74467" w:rsidP="00CF57A6">
            <w:pPr>
              <w:spacing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0FF48" w14:textId="77777777" w:rsidR="00C74467" w:rsidRPr="00DF527E" w:rsidRDefault="00C74467" w:rsidP="00CF57A6">
            <w:pPr>
              <w:spacing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≤ 100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E6771" w14:textId="77777777" w:rsidR="00C74467" w:rsidRPr="00DF527E" w:rsidRDefault="00C74467" w:rsidP="00CF57A6">
            <w:pPr>
              <w:spacing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PN-EN ISO 10319 [2]</w:t>
            </w:r>
          </w:p>
        </w:tc>
      </w:tr>
      <w:tr w:rsidR="00C74467" w:rsidRPr="00DF527E" w14:paraId="0AE82D08" w14:textId="77777777" w:rsidTr="0046498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EA8BF" w14:textId="77777777" w:rsidR="00C74467" w:rsidRPr="00DF527E" w:rsidRDefault="00C74467" w:rsidP="00CF57A6">
            <w:pPr>
              <w:spacing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C7E61" w14:textId="77777777" w:rsidR="00C74467" w:rsidRPr="00DF527E" w:rsidRDefault="00C74467" w:rsidP="005456EB">
            <w:pPr>
              <w:spacing w:after="100" w:afterAutospacing="1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Przebicie statyczne (metodą CBR)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924A9" w14:textId="77777777" w:rsidR="00C74467" w:rsidRPr="00DF527E" w:rsidRDefault="00C74467" w:rsidP="00CF57A6">
            <w:pPr>
              <w:spacing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kN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01D91" w14:textId="77777777" w:rsidR="00C74467" w:rsidRPr="00DF527E" w:rsidRDefault="00C74467" w:rsidP="00CF57A6">
            <w:pPr>
              <w:spacing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≥ 2,5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B2A06" w14:textId="77777777" w:rsidR="00C74467" w:rsidRPr="00DF527E" w:rsidRDefault="00C74467" w:rsidP="00CF57A6">
            <w:pPr>
              <w:spacing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PN-EN ISO 12236 [3]</w:t>
            </w:r>
          </w:p>
        </w:tc>
      </w:tr>
      <w:tr w:rsidR="00C74467" w:rsidRPr="00DF527E" w14:paraId="07A56661" w14:textId="77777777" w:rsidTr="0046498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44155" w14:textId="77777777" w:rsidR="00C74467" w:rsidRPr="00DF527E" w:rsidRDefault="00C74467" w:rsidP="00CF57A6">
            <w:pPr>
              <w:spacing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B20EA" w14:textId="77777777" w:rsidR="00C74467" w:rsidRPr="00DF527E" w:rsidRDefault="00C74467" w:rsidP="005456EB">
            <w:pPr>
              <w:spacing w:after="100" w:afterAutospacing="1"/>
              <w:rPr>
                <w:rFonts w:ascii="Verdana" w:hAnsi="Verdana"/>
                <w:sz w:val="20"/>
                <w:szCs w:val="20"/>
                <w:vertAlign w:val="subscript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Charakterystyczna wielkość porów O</w:t>
            </w:r>
            <w:r w:rsidRPr="00DF527E">
              <w:rPr>
                <w:rFonts w:ascii="Verdana" w:hAnsi="Verdana"/>
                <w:sz w:val="20"/>
                <w:szCs w:val="20"/>
                <w:vertAlign w:val="subscript"/>
              </w:rPr>
              <w:t>95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A6BFB" w14:textId="77777777" w:rsidR="00C74467" w:rsidRPr="00DF527E" w:rsidRDefault="00C74467" w:rsidP="00CF57A6">
            <w:pPr>
              <w:spacing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mm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D2DC8" w14:textId="77777777" w:rsidR="00C74467" w:rsidRPr="00DF527E" w:rsidRDefault="00C74467" w:rsidP="00CF57A6">
            <w:pPr>
              <w:spacing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≤ 0,15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25B4C" w14:textId="77777777" w:rsidR="00C74467" w:rsidRPr="00DF527E" w:rsidRDefault="00C74467" w:rsidP="00CF57A6">
            <w:pPr>
              <w:spacing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PN-EN ISO 12956 [4]</w:t>
            </w:r>
          </w:p>
        </w:tc>
      </w:tr>
    </w:tbl>
    <w:p w14:paraId="6FB4C49C" w14:textId="6626F59A" w:rsidR="00EC5608" w:rsidRPr="00DF527E" w:rsidRDefault="00C74467" w:rsidP="00A964C1">
      <w:pPr>
        <w:spacing w:after="100" w:afterAutospacing="1" w:line="276" w:lineRule="auto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 xml:space="preserve">Powinien to być materiał bez rozdarć, dziur i przerw ciągłości z dobrą przyczepnością </w:t>
      </w:r>
      <w:r w:rsidR="0046498B" w:rsidRPr="00DF527E">
        <w:rPr>
          <w:rFonts w:ascii="Verdana" w:hAnsi="Verdana"/>
          <w:sz w:val="20"/>
          <w:szCs w:val="20"/>
        </w:rPr>
        <w:br/>
      </w:r>
      <w:r w:rsidRPr="00DF527E">
        <w:rPr>
          <w:rFonts w:ascii="Verdana" w:hAnsi="Verdana"/>
          <w:sz w:val="20"/>
          <w:szCs w:val="20"/>
        </w:rPr>
        <w:t xml:space="preserve">do gruntu. Właściwości stosowanych geowłóknin powinny być zgodne z PN-EN 963. </w:t>
      </w:r>
    </w:p>
    <w:p w14:paraId="71666289" w14:textId="40F625D6" w:rsidR="00B96CD4" w:rsidRPr="00DF527E" w:rsidRDefault="00B96CD4" w:rsidP="00A964C1">
      <w:pPr>
        <w:spacing w:after="100" w:afterAutospacing="1" w:line="276" w:lineRule="auto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Geosyntetyk powinien być wykonany z polipropylen</w:t>
      </w:r>
      <w:r w:rsidR="00CF57A6" w:rsidRPr="00DF527E">
        <w:rPr>
          <w:rFonts w:ascii="Verdana" w:hAnsi="Verdana"/>
          <w:sz w:val="20"/>
          <w:szCs w:val="20"/>
        </w:rPr>
        <w:t>u</w:t>
      </w:r>
      <w:r w:rsidRPr="00DF527E">
        <w:rPr>
          <w:rFonts w:ascii="Verdana" w:hAnsi="Verdana"/>
          <w:sz w:val="20"/>
          <w:szCs w:val="20"/>
        </w:rPr>
        <w:t>, jako igłowany, nietkany, aby materiał posiadał właściwości dyfuzyjne, pozwalające na swobodny przepływ wody. Właściwości materiału powinny pozostać niezmiennymi w stanie suchym jak i wilgotnym oraz zapewnić wieloletnią (do 80 lat) żywotność, w tym odporność na agresywnie środowiska chemiczne, gnicie i grzyby.</w:t>
      </w:r>
    </w:p>
    <w:p w14:paraId="4AA7450A" w14:textId="261C22E3" w:rsidR="0013724F" w:rsidRPr="00DF527E" w:rsidRDefault="0013724F" w:rsidP="0046498B">
      <w:pPr>
        <w:pStyle w:val="Akapitzlist"/>
        <w:numPr>
          <w:ilvl w:val="2"/>
          <w:numId w:val="71"/>
        </w:numPr>
        <w:spacing w:after="100" w:afterAutospacing="1" w:line="276" w:lineRule="auto"/>
        <w:ind w:left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 xml:space="preserve">Geowłóknina może być składowana na placu budowy w nieuszkodzonym opakowaniu, nawinięta na tuleję lub rurę metalową, które zaleca się zdejmować przed momentem wbudowania. </w:t>
      </w:r>
    </w:p>
    <w:p w14:paraId="2D06A043" w14:textId="3D160CCF" w:rsidR="0013724F" w:rsidRPr="00DF527E" w:rsidRDefault="0013724F" w:rsidP="003E721A">
      <w:pPr>
        <w:pStyle w:val="Akapitzlist"/>
        <w:numPr>
          <w:ilvl w:val="2"/>
          <w:numId w:val="71"/>
        </w:numPr>
        <w:spacing w:before="240"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Rolki geowłókniny należy składować w suchym miejscu, na czystej i gładkiej powierzchni oraz nie więcej niż trzy rolki jedna na drugiej. Nie wolno składować rolek skrzyżowanych oraz wyjątkowo można zezwolić na składowanie rolek nie opakowanych przez okres dłuższy niż tydzień. W przypadku wadliwego składowania, należy usunąć wierzchnią warstwę geowłókniny, jako nieprzydatną do dalszych robót. Po zdjęciu opakowania, geowłóknina nie powinna być narażona na zawilgocenie.</w:t>
      </w:r>
    </w:p>
    <w:p w14:paraId="6795DEEC" w14:textId="340DB016" w:rsidR="00573BA6" w:rsidRPr="00DF527E" w:rsidRDefault="00573BA6" w:rsidP="0046498B">
      <w:pPr>
        <w:pStyle w:val="Akapitzlist"/>
        <w:spacing w:after="100" w:afterAutospacing="1" w:line="276" w:lineRule="auto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Przy składowaniu geowłókniny należy przestrzegać zaleceń producenta</w:t>
      </w:r>
      <w:r w:rsidR="00520E4F" w:rsidRPr="00DF527E">
        <w:rPr>
          <w:rFonts w:ascii="Verdana" w:hAnsi="Verdana"/>
          <w:sz w:val="20"/>
          <w:szCs w:val="20"/>
        </w:rPr>
        <w:t>.</w:t>
      </w:r>
    </w:p>
    <w:p w14:paraId="4ED0F207" w14:textId="73C47D72" w:rsidR="00B96CD4" w:rsidRPr="00017398" w:rsidRDefault="00B96CD4" w:rsidP="00FC6FFB">
      <w:pPr>
        <w:pStyle w:val="Akapitzlist"/>
        <w:numPr>
          <w:ilvl w:val="1"/>
          <w:numId w:val="71"/>
        </w:numPr>
        <w:spacing w:line="276" w:lineRule="auto"/>
        <w:ind w:left="709"/>
        <w:jc w:val="both"/>
        <w:rPr>
          <w:rFonts w:ascii="Verdana" w:hAnsi="Verdana"/>
          <w:b/>
          <w:sz w:val="20"/>
          <w:szCs w:val="20"/>
        </w:rPr>
      </w:pPr>
      <w:r w:rsidRPr="00017398">
        <w:rPr>
          <w:rFonts w:ascii="Verdana" w:hAnsi="Verdana"/>
          <w:b/>
          <w:sz w:val="20"/>
          <w:szCs w:val="20"/>
        </w:rPr>
        <w:t>Elementy mocujące geowłókninę do podłoża</w:t>
      </w:r>
    </w:p>
    <w:p w14:paraId="0070E38D" w14:textId="3568B07D" w:rsidR="00B96CD4" w:rsidRPr="00DF527E" w:rsidRDefault="00B96CD4" w:rsidP="0074110C">
      <w:pPr>
        <w:pStyle w:val="Akapitzlist"/>
        <w:spacing w:after="100" w:afterAutospacing="1" w:line="276" w:lineRule="auto"/>
        <w:ind w:left="0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Do przytwierdzenia geowłókniny do podłoża stosuje się szpilki lub klamry</w:t>
      </w:r>
      <w:r w:rsidR="002134DA" w:rsidRPr="00DF527E">
        <w:rPr>
          <w:rFonts w:ascii="Verdana" w:hAnsi="Verdana"/>
          <w:sz w:val="20"/>
          <w:szCs w:val="20"/>
        </w:rPr>
        <w:t xml:space="preserve"> z prętów stalowych o średnicy ok. 12÷16 mm. Koniec pręta służący do wbijania w podłoże powinien być zaostrzony i mieć długość min. 30 cm. Element mocujący powinien mieć część poziomą, dociskającą geowłókninę do podłoża, np. odgięcie w kształcie litery U, przyspawany kawałek blachy itp.</w:t>
      </w:r>
    </w:p>
    <w:p w14:paraId="6EA43904" w14:textId="6DA0C37D" w:rsidR="00B96CD4" w:rsidRPr="00DF527E" w:rsidRDefault="002134DA" w:rsidP="0074110C">
      <w:pPr>
        <w:spacing w:after="100" w:afterAutospacing="1" w:line="276" w:lineRule="auto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Elementy mocujące stosuje się na zakładach i krawędziach pasów geowłókniny</w:t>
      </w:r>
    </w:p>
    <w:p w14:paraId="4B78801B" w14:textId="2A5075BF" w:rsidR="002134DA" w:rsidRPr="00017398" w:rsidRDefault="002134DA" w:rsidP="00FC6FFB">
      <w:pPr>
        <w:pStyle w:val="Akapitzlist"/>
        <w:numPr>
          <w:ilvl w:val="1"/>
          <w:numId w:val="71"/>
        </w:numPr>
        <w:spacing w:line="276" w:lineRule="auto"/>
        <w:ind w:left="709"/>
        <w:jc w:val="both"/>
        <w:rPr>
          <w:rFonts w:ascii="Verdana" w:hAnsi="Verdana"/>
          <w:b/>
          <w:sz w:val="20"/>
          <w:szCs w:val="20"/>
        </w:rPr>
      </w:pPr>
      <w:r w:rsidRPr="00017398">
        <w:rPr>
          <w:rFonts w:ascii="Verdana" w:hAnsi="Verdana"/>
          <w:b/>
          <w:sz w:val="20"/>
          <w:szCs w:val="20"/>
        </w:rPr>
        <w:t>Piasek do wyrównania podłoża</w:t>
      </w:r>
    </w:p>
    <w:p w14:paraId="4C939678" w14:textId="252F0D8D" w:rsidR="002134DA" w:rsidRPr="00DF527E" w:rsidRDefault="002134DA" w:rsidP="0074110C">
      <w:pPr>
        <w:pStyle w:val="Akapitzlist"/>
        <w:spacing w:line="276" w:lineRule="auto"/>
        <w:ind w:left="0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 xml:space="preserve">Przy wyrównywaniu podłoża należy stosować piasek, nie zawierający kamieni </w:t>
      </w:r>
      <w:r w:rsidR="0046498B" w:rsidRPr="00DF527E">
        <w:rPr>
          <w:rFonts w:ascii="Verdana" w:hAnsi="Verdana"/>
          <w:sz w:val="20"/>
          <w:szCs w:val="20"/>
        </w:rPr>
        <w:br/>
      </w:r>
      <w:r w:rsidRPr="00DF527E">
        <w:rPr>
          <w:rFonts w:ascii="Verdana" w:hAnsi="Verdana"/>
          <w:sz w:val="20"/>
          <w:szCs w:val="20"/>
        </w:rPr>
        <w:t>lub elementów obcych, mogących uszkodzić geowłókninę.</w:t>
      </w:r>
    </w:p>
    <w:p w14:paraId="1927A0BC" w14:textId="77777777" w:rsidR="00CF57A6" w:rsidRPr="00DF527E" w:rsidRDefault="00CF57A6" w:rsidP="00CF57A6">
      <w:pPr>
        <w:pStyle w:val="Akapitzlist"/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</w:p>
    <w:p w14:paraId="529E7320" w14:textId="261C33D1" w:rsidR="005D5CE7" w:rsidRPr="00DF527E" w:rsidRDefault="005D5CE7" w:rsidP="006B0697">
      <w:pPr>
        <w:pStyle w:val="Akapitzlist"/>
        <w:numPr>
          <w:ilvl w:val="1"/>
          <w:numId w:val="71"/>
        </w:numPr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  <w:r w:rsidRPr="00017398">
        <w:rPr>
          <w:rFonts w:ascii="Verdana" w:hAnsi="Verdana"/>
          <w:b/>
          <w:sz w:val="20"/>
          <w:szCs w:val="20"/>
        </w:rPr>
        <w:t>Piasek drobny</w:t>
      </w:r>
    </w:p>
    <w:p w14:paraId="09D3AC76" w14:textId="69EFC1EB" w:rsidR="00573BA6" w:rsidRPr="00DF527E" w:rsidRDefault="002134DA" w:rsidP="0074110C">
      <w:pPr>
        <w:pStyle w:val="Akapitzlist"/>
        <w:spacing w:line="276" w:lineRule="auto"/>
        <w:ind w:left="0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 xml:space="preserve">W przypadku kategorii ruchu KR1-KR2, o ile to jest ekonomicznie uzasadnione, dopuszcza się </w:t>
      </w:r>
      <w:r w:rsidR="00573BA6" w:rsidRPr="00DF527E">
        <w:rPr>
          <w:rFonts w:ascii="Verdana" w:hAnsi="Verdana"/>
          <w:sz w:val="20"/>
          <w:szCs w:val="20"/>
        </w:rPr>
        <w:t xml:space="preserve">wykonanie warstwy odcinającej z drobnego piasku lub materiału antropogenicznego o uziarnieniu zbliżonym do uziarnienia drobnego piasku. </w:t>
      </w:r>
    </w:p>
    <w:p w14:paraId="34003A0D" w14:textId="5B87F520" w:rsidR="002134DA" w:rsidRPr="00DF527E" w:rsidRDefault="00573BA6" w:rsidP="0074110C">
      <w:pPr>
        <w:pStyle w:val="Akapitzlist"/>
        <w:spacing w:line="276" w:lineRule="auto"/>
        <w:ind w:left="0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G</w:t>
      </w:r>
      <w:r w:rsidR="002134DA" w:rsidRPr="00DF527E">
        <w:rPr>
          <w:rFonts w:ascii="Verdana" w:hAnsi="Verdana"/>
          <w:sz w:val="20"/>
          <w:szCs w:val="20"/>
        </w:rPr>
        <w:t>rubość warstwy odcinającej powinna wynosić 10 cm. Materiał warstwy odcinającej</w:t>
      </w:r>
      <w:r w:rsidR="00CB6598" w:rsidRPr="00DF527E">
        <w:rPr>
          <w:rFonts w:ascii="Verdana" w:hAnsi="Verdana"/>
          <w:sz w:val="20"/>
          <w:szCs w:val="20"/>
        </w:rPr>
        <w:t xml:space="preserve"> powinien spełniać warunek nieprzenikania cząstek drobnych.</w:t>
      </w:r>
    </w:p>
    <w:p w14:paraId="279C4AA9" w14:textId="5073DC55" w:rsidR="002134DA" w:rsidRPr="00DF527E" w:rsidRDefault="00CB6598" w:rsidP="0074110C">
      <w:pPr>
        <w:pStyle w:val="Akapitzlist"/>
        <w:spacing w:after="100" w:afterAutospacing="1" w:line="276" w:lineRule="auto"/>
        <w:ind w:left="0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Warstwa odci</w:t>
      </w:r>
      <w:r w:rsidR="00EA5537" w:rsidRPr="00DF527E">
        <w:rPr>
          <w:rFonts w:ascii="Verdana" w:hAnsi="Verdana"/>
          <w:sz w:val="20"/>
          <w:szCs w:val="20"/>
        </w:rPr>
        <w:t>nająca z piasku drobnego jest m</w:t>
      </w:r>
      <w:r w:rsidRPr="00DF527E">
        <w:rPr>
          <w:rFonts w:ascii="Verdana" w:hAnsi="Verdana"/>
          <w:sz w:val="20"/>
          <w:szCs w:val="20"/>
        </w:rPr>
        <w:t>n</w:t>
      </w:r>
      <w:r w:rsidR="00EA5537" w:rsidRPr="00DF527E">
        <w:rPr>
          <w:rFonts w:ascii="Verdana" w:hAnsi="Verdana"/>
          <w:sz w:val="20"/>
          <w:szCs w:val="20"/>
        </w:rPr>
        <w:t>i</w:t>
      </w:r>
      <w:r w:rsidRPr="00DF527E">
        <w:rPr>
          <w:rFonts w:ascii="Verdana" w:hAnsi="Verdana"/>
          <w:sz w:val="20"/>
          <w:szCs w:val="20"/>
        </w:rPr>
        <w:t xml:space="preserve">ej skuteczna i trudniejsza w wykonaniu od warstwy odcinającej z geotekstyliów. Grubość warstwy odcinającej nie wlicza się </w:t>
      </w:r>
      <w:r w:rsidR="006E35B8" w:rsidRPr="00DF527E">
        <w:rPr>
          <w:rFonts w:ascii="Verdana" w:hAnsi="Verdana"/>
          <w:sz w:val="20"/>
          <w:szCs w:val="20"/>
        </w:rPr>
        <w:br/>
      </w:r>
      <w:r w:rsidRPr="00DF527E">
        <w:rPr>
          <w:rFonts w:ascii="Verdana" w:hAnsi="Verdana"/>
          <w:sz w:val="20"/>
          <w:szCs w:val="20"/>
        </w:rPr>
        <w:t xml:space="preserve">do grubości podanych w typowych rozwiązaniach, przedstawionych w KTKNPiP </w:t>
      </w:r>
      <w:r w:rsidR="006E35B8" w:rsidRPr="00DF527E">
        <w:rPr>
          <w:rFonts w:ascii="Verdana" w:hAnsi="Verdana"/>
          <w:sz w:val="20"/>
          <w:szCs w:val="20"/>
        </w:rPr>
        <w:br/>
      </w:r>
      <w:r w:rsidR="00CF57A6" w:rsidRPr="00DF527E">
        <w:rPr>
          <w:rFonts w:ascii="Verdana" w:hAnsi="Verdana"/>
          <w:sz w:val="20"/>
          <w:szCs w:val="20"/>
        </w:rPr>
        <w:t xml:space="preserve">w </w:t>
      </w:r>
      <w:r w:rsidRPr="00DF527E">
        <w:rPr>
          <w:rFonts w:ascii="Verdana" w:hAnsi="Verdana"/>
          <w:sz w:val="20"/>
          <w:szCs w:val="20"/>
        </w:rPr>
        <w:t xml:space="preserve">tablicach 8.2, 8.3 i 8.4.oraz w KTKNSz </w:t>
      </w:r>
      <w:r w:rsidR="00CF57A6" w:rsidRPr="00DF527E">
        <w:rPr>
          <w:rFonts w:ascii="Verdana" w:hAnsi="Verdana"/>
          <w:sz w:val="20"/>
          <w:szCs w:val="20"/>
        </w:rPr>
        <w:t xml:space="preserve">w </w:t>
      </w:r>
      <w:r w:rsidRPr="00DF527E">
        <w:rPr>
          <w:rFonts w:ascii="Verdana" w:hAnsi="Verdana"/>
          <w:sz w:val="20"/>
          <w:szCs w:val="20"/>
        </w:rPr>
        <w:t>tablicach 8.2, 8.3 i 8.4.</w:t>
      </w:r>
    </w:p>
    <w:p w14:paraId="79EECBEC" w14:textId="6E472486" w:rsidR="00CB6598" w:rsidRPr="00DF527E" w:rsidRDefault="00CB6598" w:rsidP="0074110C">
      <w:pPr>
        <w:pStyle w:val="Akapitzlist"/>
        <w:spacing w:after="100" w:afterAutospacing="1" w:line="276" w:lineRule="auto"/>
        <w:ind w:left="0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Ze względu na możliwe zanieczyszczenie warstwy odcinającej z piasku przez cząstki gruntu wątpliwego lub wysadzinowego jej grubość nie wlicza się do sumarycznej grubości warstw konstrukcji nawierzchni i warstwy ulepszonego podłoża</w:t>
      </w:r>
      <w:r w:rsidR="00FE59D1" w:rsidRPr="00DF527E">
        <w:rPr>
          <w:rFonts w:ascii="Verdana" w:hAnsi="Verdana"/>
          <w:sz w:val="20"/>
          <w:szCs w:val="20"/>
        </w:rPr>
        <w:t xml:space="preserve"> w ocenie odporności nawierzchni na wysadziny.</w:t>
      </w:r>
    </w:p>
    <w:p w14:paraId="3A511720" w14:textId="03F3143A" w:rsidR="00FE59D1" w:rsidRPr="00DF527E" w:rsidRDefault="00FE59D1" w:rsidP="0074110C">
      <w:pPr>
        <w:pStyle w:val="Akapitzlist"/>
        <w:spacing w:after="100" w:afterAutospacing="1" w:line="276" w:lineRule="auto"/>
        <w:ind w:left="0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Warunek nieprzenikania cząstek drobnych gruntu podłoża do warstwy z materiału ziarnistego ułożonej bezpośrednio na podłożu opisany jest wzorem:</w:t>
      </w:r>
    </w:p>
    <w:p w14:paraId="09440488" w14:textId="1F5BA9BF" w:rsidR="00FE59D1" w:rsidRPr="00DF527E" w:rsidRDefault="00FE59D1" w:rsidP="0074110C">
      <w:pPr>
        <w:pStyle w:val="Akapitzlist"/>
        <w:spacing w:line="276" w:lineRule="auto"/>
        <w:ind w:left="2836" w:firstLine="709"/>
        <w:jc w:val="center"/>
        <w:rPr>
          <w:rFonts w:ascii="Verdana" w:hAnsi="Verdana"/>
          <w:sz w:val="20"/>
          <w:szCs w:val="20"/>
          <w:u w:val="single"/>
        </w:rPr>
      </w:pPr>
      <w:r w:rsidRPr="00017398">
        <w:rPr>
          <w:rFonts w:ascii="Verdana" w:hAnsi="Verdana"/>
          <w:noProof/>
          <w:sz w:val="20"/>
          <w:szCs w:val="20"/>
          <w:u w:val="single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73F9693" wp14:editId="51109804">
                <wp:simplePos x="0" y="0"/>
                <wp:positionH relativeFrom="column">
                  <wp:posOffset>2623004</wp:posOffset>
                </wp:positionH>
                <wp:positionV relativeFrom="paragraph">
                  <wp:posOffset>36195</wp:posOffset>
                </wp:positionV>
                <wp:extent cx="457200" cy="25146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846E0E" w14:textId="098AAAEB" w:rsidR="00D24CA9" w:rsidRDefault="00D24CA9">
                            <w:r>
                              <w:t>≤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3F969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06.55pt;margin-top:2.85pt;width:36pt;height:19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" stroked="f">
                <v:textbox>
                  <w:txbxContent>
                    <w:p w14:paraId="34846E0E" w14:textId="098AAAEB" w:rsidR="00D24CA9" w:rsidRDefault="00D24CA9">
                      <w:r>
                        <w:t>≤ 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F527E">
        <w:rPr>
          <w:rFonts w:ascii="Verdana" w:hAnsi="Verdana"/>
          <w:sz w:val="20"/>
          <w:szCs w:val="20"/>
          <w:u w:val="single"/>
        </w:rPr>
        <w:t>D</w:t>
      </w:r>
      <w:r w:rsidRPr="00DF527E">
        <w:rPr>
          <w:rFonts w:ascii="Verdana" w:hAnsi="Verdana"/>
          <w:sz w:val="20"/>
          <w:szCs w:val="20"/>
          <w:u w:val="single"/>
          <w:vertAlign w:val="subscript"/>
        </w:rPr>
        <w:t>15</w:t>
      </w:r>
    </w:p>
    <w:p w14:paraId="72E112AC" w14:textId="5E85ECAA" w:rsidR="00FE59D1" w:rsidRPr="00DF527E" w:rsidRDefault="00FE59D1" w:rsidP="0074110C">
      <w:pPr>
        <w:pStyle w:val="Akapitzlist"/>
        <w:spacing w:line="276" w:lineRule="auto"/>
        <w:ind w:left="2836" w:firstLine="709"/>
        <w:jc w:val="center"/>
        <w:rPr>
          <w:rFonts w:ascii="Verdana" w:hAnsi="Verdana"/>
          <w:sz w:val="20"/>
          <w:szCs w:val="20"/>
          <w:vertAlign w:val="subscript"/>
        </w:rPr>
      </w:pPr>
      <w:r w:rsidRPr="00DF527E">
        <w:rPr>
          <w:rFonts w:ascii="Verdana" w:hAnsi="Verdana"/>
          <w:sz w:val="20"/>
          <w:szCs w:val="20"/>
        </w:rPr>
        <w:t>d</w:t>
      </w:r>
      <w:r w:rsidRPr="00DF527E">
        <w:rPr>
          <w:rFonts w:ascii="Verdana" w:hAnsi="Verdana"/>
          <w:sz w:val="20"/>
          <w:szCs w:val="20"/>
          <w:vertAlign w:val="subscript"/>
        </w:rPr>
        <w:t>85</w:t>
      </w:r>
    </w:p>
    <w:p w14:paraId="111E8553" w14:textId="4A6AD48F" w:rsidR="00FE59D1" w:rsidRPr="00DF527E" w:rsidRDefault="00FE59D1" w:rsidP="0074110C">
      <w:pPr>
        <w:pStyle w:val="Akapitzlist"/>
        <w:spacing w:line="276" w:lineRule="auto"/>
        <w:ind w:left="0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gdzie:</w:t>
      </w:r>
    </w:p>
    <w:p w14:paraId="23DCB354" w14:textId="77777777" w:rsidR="0013724F" w:rsidRPr="00DF527E" w:rsidRDefault="00FE59D1" w:rsidP="00CF57A6">
      <w:pPr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D</w:t>
      </w:r>
      <w:r w:rsidRPr="00DF527E">
        <w:rPr>
          <w:rFonts w:ascii="Verdana" w:hAnsi="Verdana"/>
          <w:sz w:val="20"/>
          <w:szCs w:val="20"/>
          <w:vertAlign w:val="subscript"/>
        </w:rPr>
        <w:t>15</w:t>
      </w:r>
      <w:r w:rsidRPr="00DF527E">
        <w:rPr>
          <w:rFonts w:ascii="Verdana" w:hAnsi="Verdana"/>
          <w:sz w:val="20"/>
          <w:szCs w:val="20"/>
        </w:rPr>
        <w:t xml:space="preserve"> – wymiar sita, przez które przechodzi 15% ziaren </w:t>
      </w:r>
      <w:r w:rsidR="0013724F" w:rsidRPr="00DF527E">
        <w:rPr>
          <w:rFonts w:ascii="Verdana" w:hAnsi="Verdana"/>
          <w:sz w:val="20"/>
          <w:szCs w:val="20"/>
        </w:rPr>
        <w:t>materiału warstwy ułożonej</w:t>
      </w:r>
    </w:p>
    <w:p w14:paraId="31E4F35C" w14:textId="25BD9527" w:rsidR="00FE59D1" w:rsidRPr="00DF527E" w:rsidRDefault="0013724F" w:rsidP="00CF57A6">
      <w:pPr>
        <w:spacing w:line="276" w:lineRule="auto"/>
        <w:ind w:left="709" w:firstLine="567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bezpośrednio na podłożu</w:t>
      </w:r>
      <w:r w:rsidR="00FE59D1" w:rsidRPr="00DF527E">
        <w:rPr>
          <w:rFonts w:ascii="Verdana" w:hAnsi="Verdana"/>
          <w:sz w:val="20"/>
          <w:szCs w:val="20"/>
        </w:rPr>
        <w:t>,</w:t>
      </w:r>
    </w:p>
    <w:p w14:paraId="3048B39B" w14:textId="4B76DCFF" w:rsidR="00573BA6" w:rsidRPr="00DF527E" w:rsidRDefault="00FE59D1" w:rsidP="00F70620">
      <w:pPr>
        <w:pStyle w:val="Akapitzlist"/>
        <w:spacing w:line="276" w:lineRule="auto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d</w:t>
      </w:r>
      <w:r w:rsidRPr="00DF527E">
        <w:rPr>
          <w:rFonts w:ascii="Verdana" w:hAnsi="Verdana"/>
          <w:sz w:val="20"/>
          <w:szCs w:val="20"/>
          <w:vertAlign w:val="subscript"/>
        </w:rPr>
        <w:t>85</w:t>
      </w:r>
      <w:r w:rsidR="0013724F" w:rsidRPr="00DF527E">
        <w:rPr>
          <w:rFonts w:ascii="Verdana" w:hAnsi="Verdana"/>
          <w:sz w:val="20"/>
          <w:szCs w:val="20"/>
        </w:rPr>
        <w:t xml:space="preserve"> – </w:t>
      </w:r>
      <w:r w:rsidRPr="00DF527E">
        <w:rPr>
          <w:rFonts w:ascii="Verdana" w:hAnsi="Verdana"/>
          <w:sz w:val="20"/>
          <w:szCs w:val="20"/>
        </w:rPr>
        <w:t>wymiar sita, przez które przechodzi 85% ziaren gruntu podłoża.</w:t>
      </w:r>
    </w:p>
    <w:p w14:paraId="4E6BD39B" w14:textId="5C2FC941" w:rsidR="00EC5608" w:rsidRPr="00017398" w:rsidRDefault="00573BA6" w:rsidP="00F70620">
      <w:pPr>
        <w:pStyle w:val="Akapitzlist"/>
        <w:numPr>
          <w:ilvl w:val="0"/>
          <w:numId w:val="71"/>
        </w:numPr>
        <w:autoSpaceDN/>
        <w:spacing w:before="240" w:line="276" w:lineRule="auto"/>
        <w:ind w:left="709" w:hanging="709"/>
        <w:jc w:val="both"/>
        <w:textAlignment w:val="auto"/>
        <w:rPr>
          <w:rFonts w:ascii="Verdana" w:eastAsia="Calibri" w:hAnsi="Verdana"/>
          <w:b/>
          <w:sz w:val="20"/>
          <w:szCs w:val="20"/>
        </w:rPr>
      </w:pPr>
      <w:r w:rsidRPr="00017398">
        <w:rPr>
          <w:rFonts w:ascii="Verdana" w:eastAsia="Calibri" w:hAnsi="Verdana"/>
          <w:b/>
          <w:sz w:val="20"/>
          <w:szCs w:val="20"/>
        </w:rPr>
        <w:t>SPRZĘT</w:t>
      </w:r>
    </w:p>
    <w:p w14:paraId="052465EC" w14:textId="51CF0662" w:rsidR="00573BA6" w:rsidRPr="00017398" w:rsidRDefault="005456EB" w:rsidP="00334C67">
      <w:pPr>
        <w:pStyle w:val="Nagwek2"/>
        <w:tabs>
          <w:tab w:val="clear" w:pos="747"/>
          <w:tab w:val="clear" w:pos="927"/>
          <w:tab w:val="clear" w:pos="974"/>
          <w:tab w:val="clear" w:pos="1620"/>
          <w:tab w:val="clear" w:pos="2676"/>
        </w:tabs>
        <w:spacing w:line="276" w:lineRule="auto"/>
        <w:ind w:left="709" w:hanging="709"/>
        <w:rPr>
          <w:rFonts w:ascii="Verdana" w:hAnsi="Verdana" w:cs="Times New Roman"/>
          <w:sz w:val="20"/>
          <w:szCs w:val="20"/>
        </w:rPr>
      </w:pPr>
      <w:bookmarkStart w:id="96" w:name="_Toc64297216"/>
      <w:bookmarkStart w:id="97" w:name="_Toc64386759"/>
      <w:r w:rsidRPr="00017398">
        <w:rPr>
          <w:rFonts w:ascii="Verdana" w:hAnsi="Verdana" w:cs="Times New Roman"/>
          <w:sz w:val="20"/>
          <w:szCs w:val="20"/>
        </w:rPr>
        <w:t>3.1.</w:t>
      </w:r>
      <w:r w:rsidRPr="00017398">
        <w:rPr>
          <w:rFonts w:ascii="Verdana" w:hAnsi="Verdana" w:cs="Times New Roman"/>
          <w:sz w:val="20"/>
          <w:szCs w:val="20"/>
        </w:rPr>
        <w:tab/>
      </w:r>
      <w:r w:rsidR="00573BA6" w:rsidRPr="00017398">
        <w:rPr>
          <w:rFonts w:ascii="Verdana" w:hAnsi="Verdana" w:cs="Times New Roman"/>
          <w:sz w:val="20"/>
          <w:szCs w:val="20"/>
        </w:rPr>
        <w:t>Ogólne wymagania dotyczące sprzętu</w:t>
      </w:r>
      <w:bookmarkEnd w:id="96"/>
      <w:bookmarkEnd w:id="97"/>
    </w:p>
    <w:p w14:paraId="6066CF19" w14:textId="05F365C4" w:rsidR="00573BA6" w:rsidRPr="00DF527E" w:rsidRDefault="00573BA6" w:rsidP="0074110C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 xml:space="preserve">Ogólne wymagania dotyczące sprzętu podano w </w:t>
      </w:r>
      <w:r w:rsidR="00D24CA9" w:rsidRPr="00DF527E">
        <w:rPr>
          <w:rFonts w:ascii="Verdana" w:hAnsi="Verdana"/>
          <w:sz w:val="20"/>
          <w:szCs w:val="20"/>
        </w:rPr>
        <w:t>WWiORB</w:t>
      </w:r>
      <w:r w:rsidRPr="00DF527E">
        <w:rPr>
          <w:rFonts w:ascii="Verdana" w:hAnsi="Verdana"/>
          <w:sz w:val="20"/>
          <w:szCs w:val="20"/>
        </w:rPr>
        <w:t xml:space="preserve"> D-M-0</w:t>
      </w:r>
      <w:r w:rsidR="00212B1E" w:rsidRPr="00DF527E">
        <w:rPr>
          <w:rFonts w:ascii="Verdana" w:hAnsi="Verdana"/>
          <w:sz w:val="20"/>
          <w:szCs w:val="20"/>
        </w:rPr>
        <w:t>0.00.00 „Wymagania ogólne”</w:t>
      </w:r>
      <w:r w:rsidRPr="00DF527E">
        <w:rPr>
          <w:rFonts w:ascii="Verdana" w:hAnsi="Verdana"/>
          <w:sz w:val="20"/>
          <w:szCs w:val="20"/>
        </w:rPr>
        <w:t>.</w:t>
      </w:r>
    </w:p>
    <w:p w14:paraId="6323CD0B" w14:textId="3B03F6E7" w:rsidR="00573BA6" w:rsidRPr="00017398" w:rsidRDefault="005456EB" w:rsidP="00334C67">
      <w:pPr>
        <w:pStyle w:val="Nagwek2"/>
        <w:tabs>
          <w:tab w:val="clear" w:pos="747"/>
          <w:tab w:val="clear" w:pos="927"/>
          <w:tab w:val="clear" w:pos="974"/>
          <w:tab w:val="clear" w:pos="1620"/>
          <w:tab w:val="clear" w:pos="2676"/>
        </w:tabs>
        <w:spacing w:line="276" w:lineRule="auto"/>
        <w:ind w:left="708" w:hanging="708"/>
        <w:rPr>
          <w:rFonts w:ascii="Verdana" w:hAnsi="Verdana" w:cs="Times New Roman"/>
          <w:sz w:val="20"/>
          <w:szCs w:val="20"/>
        </w:rPr>
      </w:pPr>
      <w:bookmarkStart w:id="98" w:name="_Toc64297217"/>
      <w:bookmarkStart w:id="99" w:name="_Toc64386760"/>
      <w:r w:rsidRPr="00017398">
        <w:rPr>
          <w:rFonts w:ascii="Verdana" w:hAnsi="Verdana" w:cs="Times New Roman"/>
          <w:sz w:val="20"/>
          <w:szCs w:val="20"/>
        </w:rPr>
        <w:t>3.2.</w:t>
      </w:r>
      <w:r w:rsidRPr="00017398">
        <w:rPr>
          <w:rFonts w:ascii="Verdana" w:hAnsi="Verdana" w:cs="Times New Roman"/>
          <w:sz w:val="20"/>
          <w:szCs w:val="20"/>
        </w:rPr>
        <w:tab/>
      </w:r>
      <w:r w:rsidR="00573BA6" w:rsidRPr="00017398">
        <w:rPr>
          <w:rFonts w:ascii="Verdana" w:hAnsi="Verdana" w:cs="Times New Roman"/>
          <w:sz w:val="20"/>
          <w:szCs w:val="20"/>
        </w:rPr>
        <w:t>Sprzęt stosowany do wykonania robót</w:t>
      </w:r>
      <w:bookmarkEnd w:id="98"/>
      <w:bookmarkEnd w:id="99"/>
    </w:p>
    <w:p w14:paraId="6F7E0C77" w14:textId="563C23BC" w:rsidR="00573BA6" w:rsidRPr="00DF527E" w:rsidRDefault="0045472D" w:rsidP="00CF57A6">
      <w:pPr>
        <w:spacing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3.2.1.</w:t>
      </w:r>
      <w:r w:rsidRPr="00DF527E">
        <w:rPr>
          <w:rFonts w:ascii="Verdana" w:hAnsi="Verdana"/>
          <w:sz w:val="20"/>
          <w:szCs w:val="20"/>
        </w:rPr>
        <w:tab/>
      </w:r>
      <w:r w:rsidR="00573BA6" w:rsidRPr="00DF527E">
        <w:rPr>
          <w:rFonts w:ascii="Verdana" w:hAnsi="Verdana"/>
          <w:sz w:val="20"/>
          <w:szCs w:val="20"/>
        </w:rPr>
        <w:t>Przy wykonywaniu robót Wykonawca w zależności od potrzeb, p</w:t>
      </w:r>
      <w:r w:rsidR="006C7083" w:rsidRPr="00DF527E">
        <w:rPr>
          <w:rFonts w:ascii="Verdana" w:hAnsi="Verdana"/>
          <w:sz w:val="20"/>
          <w:szCs w:val="20"/>
        </w:rPr>
        <w:t xml:space="preserve">owinien wykazać się </w:t>
      </w:r>
      <w:r w:rsidR="00F03A86" w:rsidRPr="00DF527E">
        <w:rPr>
          <w:rFonts w:ascii="Verdana" w:hAnsi="Verdana"/>
          <w:sz w:val="20"/>
          <w:szCs w:val="20"/>
        </w:rPr>
        <w:t>m</w:t>
      </w:r>
      <w:r w:rsidR="0089401C" w:rsidRPr="00DF527E">
        <w:rPr>
          <w:rFonts w:ascii="Verdana" w:hAnsi="Verdana"/>
          <w:sz w:val="20"/>
          <w:szCs w:val="20"/>
        </w:rPr>
        <w:t xml:space="preserve">ożliwością </w:t>
      </w:r>
      <w:r w:rsidR="00573BA6" w:rsidRPr="00DF527E">
        <w:rPr>
          <w:rFonts w:ascii="Verdana" w:hAnsi="Verdana"/>
          <w:sz w:val="20"/>
          <w:szCs w:val="20"/>
        </w:rPr>
        <w:t>korzystania ze sprzętu dostosowanego do przyjętej metody robót, jak:</w:t>
      </w:r>
    </w:p>
    <w:p w14:paraId="51B11988" w14:textId="52FAFA3E" w:rsidR="00573BA6" w:rsidRPr="00DF527E" w:rsidRDefault="00573BA6" w:rsidP="00520E4F">
      <w:pPr>
        <w:pStyle w:val="Akapitzlist"/>
        <w:numPr>
          <w:ilvl w:val="0"/>
          <w:numId w:val="74"/>
        </w:numPr>
        <w:spacing w:after="100" w:afterAutospacing="1" w:line="276" w:lineRule="auto"/>
        <w:ind w:left="1134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układarki do układania geowłókniny o prostej konstrukcji, umożliwiające rozwijanie geowłókniny ze szpuli, np. przez podwieszenie rolki do wysięgnika koparki, ciągnika, ładowarki itp.,</w:t>
      </w:r>
    </w:p>
    <w:p w14:paraId="122D4A41" w14:textId="02F14F77" w:rsidR="00573BA6" w:rsidRPr="00DF527E" w:rsidRDefault="00573BA6" w:rsidP="00520E4F">
      <w:pPr>
        <w:pStyle w:val="Akapitzlist"/>
        <w:numPr>
          <w:ilvl w:val="0"/>
          <w:numId w:val="74"/>
        </w:numPr>
        <w:spacing w:after="100" w:afterAutospacing="1" w:line="276" w:lineRule="auto"/>
        <w:ind w:left="1134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drobny sprzęt pomocniczy, jak piła, nóż, nożyce, młotek itp.</w:t>
      </w:r>
    </w:p>
    <w:p w14:paraId="3874C8A9" w14:textId="549D7861" w:rsidR="0045472D" w:rsidRPr="00DF527E" w:rsidRDefault="0045472D" w:rsidP="00F70620">
      <w:pPr>
        <w:spacing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3.2.1.</w:t>
      </w:r>
      <w:r w:rsidRPr="00DF527E">
        <w:rPr>
          <w:rFonts w:ascii="Verdana" w:hAnsi="Verdana"/>
          <w:sz w:val="20"/>
          <w:szCs w:val="20"/>
        </w:rPr>
        <w:tab/>
      </w:r>
      <w:r w:rsidR="00573BA6" w:rsidRPr="00DF527E">
        <w:rPr>
          <w:rFonts w:ascii="Verdana" w:hAnsi="Verdana"/>
          <w:sz w:val="20"/>
          <w:szCs w:val="20"/>
        </w:rPr>
        <w:t xml:space="preserve">Sprzęt powinien odpowiadać wymaganiom określonym w dokumentacji projektowej, </w:t>
      </w:r>
      <w:r w:rsidR="00D24CA9" w:rsidRPr="00DF527E">
        <w:rPr>
          <w:rFonts w:ascii="Verdana" w:hAnsi="Verdana"/>
          <w:sz w:val="20"/>
          <w:szCs w:val="20"/>
        </w:rPr>
        <w:t>WWiORB</w:t>
      </w:r>
      <w:r w:rsidR="00573BA6" w:rsidRPr="00DF527E">
        <w:rPr>
          <w:rFonts w:ascii="Verdana" w:hAnsi="Verdana"/>
          <w:sz w:val="20"/>
          <w:szCs w:val="20"/>
        </w:rPr>
        <w:t>,</w:t>
      </w:r>
      <w:r w:rsidRPr="00DF527E">
        <w:rPr>
          <w:rFonts w:ascii="Verdana" w:hAnsi="Verdana"/>
          <w:sz w:val="20"/>
          <w:szCs w:val="20"/>
        </w:rPr>
        <w:t xml:space="preserve"> </w:t>
      </w:r>
      <w:r w:rsidR="00573BA6" w:rsidRPr="00DF527E">
        <w:rPr>
          <w:rFonts w:ascii="Verdana" w:hAnsi="Verdana"/>
          <w:sz w:val="20"/>
          <w:szCs w:val="20"/>
        </w:rPr>
        <w:t>instrukcjach producentów lub propozycji Wykonawcy i powinien być zaakceptowany przez Inżyniera</w:t>
      </w:r>
      <w:r w:rsidR="006E35B8" w:rsidRPr="00DF527E">
        <w:rPr>
          <w:rFonts w:ascii="Verdana" w:hAnsi="Verdana"/>
          <w:sz w:val="20"/>
          <w:szCs w:val="20"/>
        </w:rPr>
        <w:t>/</w:t>
      </w:r>
      <w:r w:rsidR="00B03038" w:rsidRPr="00DF527E">
        <w:rPr>
          <w:rFonts w:ascii="Verdana" w:hAnsi="Verdana"/>
          <w:sz w:val="20"/>
          <w:szCs w:val="20"/>
        </w:rPr>
        <w:t>Inspektora Nadzoru/</w:t>
      </w:r>
      <w:r w:rsidR="006E35B8" w:rsidRPr="00DF527E">
        <w:rPr>
          <w:rFonts w:ascii="Verdana" w:hAnsi="Verdana"/>
          <w:sz w:val="20"/>
          <w:szCs w:val="20"/>
        </w:rPr>
        <w:t>Zamawiającego</w:t>
      </w:r>
      <w:r w:rsidR="00573BA6" w:rsidRPr="00DF527E">
        <w:rPr>
          <w:rFonts w:ascii="Verdana" w:hAnsi="Verdana"/>
          <w:sz w:val="20"/>
          <w:szCs w:val="20"/>
        </w:rPr>
        <w:t>.</w:t>
      </w:r>
    </w:p>
    <w:p w14:paraId="33A6FA16" w14:textId="1AD25389" w:rsidR="00573BA6" w:rsidRPr="00017398" w:rsidRDefault="00573BA6" w:rsidP="00F70620">
      <w:pPr>
        <w:pStyle w:val="Nagwek1"/>
        <w:tabs>
          <w:tab w:val="clear" w:pos="757"/>
          <w:tab w:val="clear" w:pos="927"/>
          <w:tab w:val="clear" w:pos="1117"/>
          <w:tab w:val="clear" w:pos="1154"/>
          <w:tab w:val="clear" w:pos="2136"/>
        </w:tabs>
        <w:spacing w:before="240" w:line="276" w:lineRule="auto"/>
        <w:ind w:left="709" w:hanging="709"/>
        <w:jc w:val="both"/>
        <w:rPr>
          <w:rFonts w:ascii="Verdana" w:hAnsi="Verdana" w:cs="Times New Roman"/>
          <w:sz w:val="20"/>
          <w:szCs w:val="20"/>
        </w:rPr>
      </w:pPr>
      <w:bookmarkStart w:id="100" w:name="_Toc424534468"/>
      <w:bookmarkStart w:id="101" w:name="_Toc46643999"/>
      <w:bookmarkStart w:id="102" w:name="_Toc51995832"/>
      <w:bookmarkStart w:id="103" w:name="_Toc63568300"/>
      <w:bookmarkStart w:id="104" w:name="_Toc73770658"/>
      <w:bookmarkStart w:id="105" w:name="_Toc113935590"/>
      <w:bookmarkStart w:id="106" w:name="_Toc116360495"/>
      <w:bookmarkStart w:id="107" w:name="_Toc174333136"/>
      <w:bookmarkStart w:id="108" w:name="_Toc178394045"/>
      <w:bookmarkStart w:id="109" w:name="_Toc207514981"/>
      <w:bookmarkStart w:id="110" w:name="_Toc266273513"/>
      <w:bookmarkStart w:id="111" w:name="_Toc64297218"/>
      <w:bookmarkStart w:id="112" w:name="_Toc64386761"/>
      <w:r w:rsidRPr="00017398">
        <w:rPr>
          <w:rFonts w:ascii="Verdana" w:hAnsi="Verdana" w:cs="Times New Roman"/>
          <w:sz w:val="20"/>
          <w:szCs w:val="20"/>
        </w:rPr>
        <w:t>4.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89401C" w:rsidRPr="00017398">
        <w:rPr>
          <w:rFonts w:ascii="Verdana" w:hAnsi="Verdana" w:cs="Times New Roman"/>
          <w:sz w:val="20"/>
          <w:szCs w:val="20"/>
        </w:rPr>
        <w:tab/>
      </w:r>
      <w:r w:rsidRPr="00017398">
        <w:rPr>
          <w:rFonts w:ascii="Verdana" w:hAnsi="Verdana" w:cs="Times New Roman"/>
          <w:sz w:val="20"/>
          <w:szCs w:val="20"/>
        </w:rPr>
        <w:t>TRANSPORT</w:t>
      </w:r>
      <w:bookmarkEnd w:id="110"/>
      <w:r w:rsidR="00FF6D3C" w:rsidRPr="00017398">
        <w:rPr>
          <w:rFonts w:ascii="Verdana" w:hAnsi="Verdana" w:cs="Times New Roman"/>
          <w:sz w:val="20"/>
          <w:szCs w:val="20"/>
        </w:rPr>
        <w:t xml:space="preserve"> I SKŁADOWANIE</w:t>
      </w:r>
      <w:bookmarkEnd w:id="111"/>
      <w:bookmarkEnd w:id="112"/>
    </w:p>
    <w:p w14:paraId="27D4F4B0" w14:textId="455CF19E" w:rsidR="00573BA6" w:rsidRPr="00017398" w:rsidRDefault="005456EB" w:rsidP="00CF57A6">
      <w:pPr>
        <w:pStyle w:val="Nagwek2"/>
        <w:tabs>
          <w:tab w:val="clear" w:pos="747"/>
          <w:tab w:val="clear" w:pos="927"/>
          <w:tab w:val="clear" w:pos="974"/>
          <w:tab w:val="clear" w:pos="1620"/>
          <w:tab w:val="clear" w:pos="2676"/>
        </w:tabs>
        <w:spacing w:before="0" w:line="276" w:lineRule="auto"/>
        <w:ind w:left="709" w:hanging="709"/>
        <w:rPr>
          <w:rFonts w:ascii="Verdana" w:hAnsi="Verdana" w:cs="Times New Roman"/>
          <w:sz w:val="20"/>
          <w:szCs w:val="20"/>
        </w:rPr>
      </w:pPr>
      <w:bookmarkStart w:id="113" w:name="_Toc64297219"/>
      <w:bookmarkStart w:id="114" w:name="_Toc64386762"/>
      <w:r w:rsidRPr="00017398">
        <w:rPr>
          <w:rFonts w:ascii="Verdana" w:hAnsi="Verdana" w:cs="Times New Roman"/>
          <w:sz w:val="20"/>
          <w:szCs w:val="20"/>
        </w:rPr>
        <w:t>4.1.</w:t>
      </w:r>
      <w:r w:rsidRPr="00017398">
        <w:rPr>
          <w:rFonts w:ascii="Verdana" w:hAnsi="Verdana" w:cs="Times New Roman"/>
          <w:sz w:val="20"/>
          <w:szCs w:val="20"/>
        </w:rPr>
        <w:tab/>
      </w:r>
      <w:r w:rsidR="00573BA6" w:rsidRPr="00017398">
        <w:rPr>
          <w:rFonts w:ascii="Verdana" w:hAnsi="Verdana" w:cs="Times New Roman"/>
          <w:sz w:val="20"/>
          <w:szCs w:val="20"/>
        </w:rPr>
        <w:t xml:space="preserve">Ogólne wymagania dotyczące transportu </w:t>
      </w:r>
      <w:r w:rsidR="00FF6D3C" w:rsidRPr="00017398">
        <w:rPr>
          <w:rFonts w:ascii="Verdana" w:hAnsi="Verdana" w:cs="Times New Roman"/>
          <w:sz w:val="20"/>
          <w:szCs w:val="20"/>
        </w:rPr>
        <w:t>i składowania</w:t>
      </w:r>
      <w:bookmarkEnd w:id="113"/>
      <w:bookmarkEnd w:id="114"/>
    </w:p>
    <w:p w14:paraId="2FBBBD7C" w14:textId="41FBA32C" w:rsidR="00573BA6" w:rsidRPr="00DF527E" w:rsidRDefault="00573BA6" w:rsidP="0074110C">
      <w:pPr>
        <w:spacing w:after="100" w:afterAutospacing="1" w:line="276" w:lineRule="auto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 xml:space="preserve">Ogólne wymagania dotyczące transportu podano w </w:t>
      </w:r>
      <w:r w:rsidR="00D24CA9" w:rsidRPr="00DF527E">
        <w:rPr>
          <w:rFonts w:ascii="Verdana" w:hAnsi="Verdana"/>
          <w:sz w:val="20"/>
          <w:szCs w:val="20"/>
        </w:rPr>
        <w:t>WWiORB</w:t>
      </w:r>
      <w:r w:rsidRPr="00DF527E">
        <w:rPr>
          <w:rFonts w:ascii="Verdana" w:hAnsi="Verdana"/>
          <w:sz w:val="20"/>
          <w:szCs w:val="20"/>
        </w:rPr>
        <w:t xml:space="preserve"> D-M-0</w:t>
      </w:r>
      <w:r w:rsidR="00212B1E" w:rsidRPr="00DF527E">
        <w:rPr>
          <w:rFonts w:ascii="Verdana" w:hAnsi="Verdana"/>
          <w:sz w:val="20"/>
          <w:szCs w:val="20"/>
        </w:rPr>
        <w:t>0.00.00 „Wymagania ogólne”</w:t>
      </w:r>
      <w:r w:rsidRPr="00DF527E">
        <w:rPr>
          <w:rFonts w:ascii="Verdana" w:hAnsi="Verdana"/>
          <w:sz w:val="20"/>
          <w:szCs w:val="20"/>
        </w:rPr>
        <w:t>.</w:t>
      </w:r>
    </w:p>
    <w:p w14:paraId="506104B4" w14:textId="3E32CB12" w:rsidR="00573BA6" w:rsidRPr="00017398" w:rsidRDefault="005456EB" w:rsidP="00CF57A6">
      <w:pPr>
        <w:pStyle w:val="Nagwek2"/>
        <w:tabs>
          <w:tab w:val="clear" w:pos="747"/>
          <w:tab w:val="clear" w:pos="927"/>
          <w:tab w:val="clear" w:pos="974"/>
          <w:tab w:val="clear" w:pos="1620"/>
          <w:tab w:val="clear" w:pos="2676"/>
        </w:tabs>
        <w:spacing w:before="0" w:line="276" w:lineRule="auto"/>
        <w:ind w:left="709" w:hanging="709"/>
        <w:rPr>
          <w:rFonts w:ascii="Verdana" w:hAnsi="Verdana" w:cs="Times New Roman"/>
          <w:sz w:val="20"/>
          <w:szCs w:val="20"/>
        </w:rPr>
      </w:pPr>
      <w:bookmarkStart w:id="115" w:name="_Toc64297220"/>
      <w:bookmarkStart w:id="116" w:name="_Toc64386763"/>
      <w:r w:rsidRPr="00017398">
        <w:rPr>
          <w:rFonts w:ascii="Verdana" w:hAnsi="Verdana" w:cs="Times New Roman"/>
          <w:sz w:val="20"/>
          <w:szCs w:val="20"/>
        </w:rPr>
        <w:t>4.2.</w:t>
      </w:r>
      <w:r w:rsidRPr="00017398">
        <w:rPr>
          <w:rFonts w:ascii="Verdana" w:hAnsi="Verdana" w:cs="Times New Roman"/>
          <w:sz w:val="20"/>
          <w:szCs w:val="20"/>
        </w:rPr>
        <w:tab/>
      </w:r>
      <w:r w:rsidR="00573BA6" w:rsidRPr="00017398">
        <w:rPr>
          <w:rFonts w:ascii="Verdana" w:hAnsi="Verdana" w:cs="Times New Roman"/>
          <w:sz w:val="20"/>
          <w:szCs w:val="20"/>
        </w:rPr>
        <w:t>Transport materiałów</w:t>
      </w:r>
      <w:bookmarkEnd w:id="115"/>
      <w:bookmarkEnd w:id="116"/>
    </w:p>
    <w:p w14:paraId="34FE523F" w14:textId="525AB3CC" w:rsidR="00573BA6" w:rsidRPr="00DF527E" w:rsidRDefault="00FF6D3C" w:rsidP="00CF57A6">
      <w:pPr>
        <w:spacing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4.2.1.</w:t>
      </w:r>
      <w:r w:rsidRPr="00DF527E">
        <w:rPr>
          <w:rFonts w:ascii="Verdana" w:hAnsi="Verdana"/>
          <w:sz w:val="20"/>
          <w:szCs w:val="20"/>
        </w:rPr>
        <w:tab/>
      </w:r>
      <w:r w:rsidR="00573BA6" w:rsidRPr="00DF527E">
        <w:rPr>
          <w:rFonts w:ascii="Verdana" w:hAnsi="Verdana"/>
          <w:sz w:val="20"/>
          <w:szCs w:val="20"/>
        </w:rPr>
        <w:t xml:space="preserve">Materiały sypkie (np. piasek) można przewozić dowolnymi środkami transportu, </w:t>
      </w:r>
      <w:r w:rsidR="00334C67" w:rsidRPr="00DF527E">
        <w:rPr>
          <w:rFonts w:ascii="Verdana" w:hAnsi="Verdana"/>
          <w:sz w:val="20"/>
          <w:szCs w:val="20"/>
        </w:rPr>
        <w:br/>
      </w:r>
      <w:r w:rsidR="00573BA6" w:rsidRPr="00DF527E">
        <w:rPr>
          <w:rFonts w:ascii="Verdana" w:hAnsi="Verdana"/>
          <w:sz w:val="20"/>
          <w:szCs w:val="20"/>
        </w:rPr>
        <w:t>w warunk</w:t>
      </w:r>
      <w:r w:rsidR="00531DF1" w:rsidRPr="00DF527E">
        <w:rPr>
          <w:rFonts w:ascii="Verdana" w:hAnsi="Verdana"/>
          <w:sz w:val="20"/>
          <w:szCs w:val="20"/>
        </w:rPr>
        <w:t xml:space="preserve">ach zabezpieczających je przed </w:t>
      </w:r>
      <w:r w:rsidR="00573BA6" w:rsidRPr="00DF527E">
        <w:rPr>
          <w:rFonts w:ascii="Verdana" w:hAnsi="Verdana"/>
          <w:sz w:val="20"/>
          <w:szCs w:val="20"/>
        </w:rPr>
        <w:t>zanieczyszczeniem, zmieszaniem z innymi materiałami i nadmiernym zawilgoceniem.</w:t>
      </w:r>
    </w:p>
    <w:p w14:paraId="1BA60119" w14:textId="6AF4646D" w:rsidR="00573BA6" w:rsidRPr="00DF527E" w:rsidRDefault="00FF6D3C" w:rsidP="006E35B8">
      <w:pPr>
        <w:spacing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4.2.2.</w:t>
      </w:r>
      <w:r w:rsidRPr="00DF527E">
        <w:rPr>
          <w:rFonts w:ascii="Verdana" w:hAnsi="Verdana"/>
          <w:sz w:val="20"/>
          <w:szCs w:val="20"/>
        </w:rPr>
        <w:tab/>
      </w:r>
      <w:r w:rsidR="00573BA6" w:rsidRPr="00DF527E">
        <w:rPr>
          <w:rFonts w:ascii="Verdana" w:hAnsi="Verdana"/>
          <w:sz w:val="20"/>
          <w:szCs w:val="20"/>
        </w:rPr>
        <w:t>Geowłóknina może być transportowana dowolnymi środkami transportu, pod warunkiem:</w:t>
      </w:r>
    </w:p>
    <w:p w14:paraId="4A84D720" w14:textId="5DCE9998" w:rsidR="00573BA6" w:rsidRPr="00DF527E" w:rsidRDefault="0089401C" w:rsidP="00CF57A6">
      <w:pPr>
        <w:pStyle w:val="Akapitzlist"/>
        <w:numPr>
          <w:ilvl w:val="0"/>
          <w:numId w:val="73"/>
        </w:numPr>
        <w:spacing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o</w:t>
      </w:r>
      <w:r w:rsidR="00573BA6" w:rsidRPr="00DF527E">
        <w:rPr>
          <w:rFonts w:ascii="Verdana" w:hAnsi="Verdana"/>
          <w:sz w:val="20"/>
          <w:szCs w:val="20"/>
        </w:rPr>
        <w:t>pakowania bel (rolek) folią, chroniąca przed uszkodzeniem i negatywnym działaniem promieniowania słonecznego,</w:t>
      </w:r>
    </w:p>
    <w:p w14:paraId="653DC58F" w14:textId="0FFCC7DB" w:rsidR="00573BA6" w:rsidRPr="00DF527E" w:rsidRDefault="00573BA6" w:rsidP="00CF57A6">
      <w:pPr>
        <w:pStyle w:val="Akapitzlist"/>
        <w:numPr>
          <w:ilvl w:val="0"/>
          <w:numId w:val="73"/>
        </w:numPr>
        <w:spacing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zabezpieczenia opakowanych bel przed przemieszczaniem się w czasie przewozu, przed zawilgoceniem, zabrudzeniem i nadmiernym ogrzaniem,</w:t>
      </w:r>
    </w:p>
    <w:p w14:paraId="0DD0DE1D" w14:textId="7A8B67D8" w:rsidR="00573BA6" w:rsidRPr="00DF527E" w:rsidRDefault="00573BA6" w:rsidP="00CF57A6">
      <w:pPr>
        <w:pStyle w:val="Akapitzlist"/>
        <w:numPr>
          <w:ilvl w:val="0"/>
          <w:numId w:val="73"/>
        </w:numPr>
        <w:spacing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ułożenia rolek poziomo, nie więcej niż w trzech warstwach,</w:t>
      </w:r>
    </w:p>
    <w:p w14:paraId="20E5A5E0" w14:textId="07816BDD" w:rsidR="00573BA6" w:rsidRPr="00DF527E" w:rsidRDefault="00573BA6" w:rsidP="00CF57A6">
      <w:pPr>
        <w:pStyle w:val="Akapitzlist"/>
        <w:numPr>
          <w:ilvl w:val="0"/>
          <w:numId w:val="73"/>
        </w:numPr>
        <w:spacing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niedopuszczenia do kontaktu bel z chemikaliami, tłuszczami oraz przedmiotami mogącymi przebić lub rozciąć geowłókninę,</w:t>
      </w:r>
    </w:p>
    <w:p w14:paraId="251943B7" w14:textId="6DA4D1F1" w:rsidR="00573BA6" w:rsidRPr="00DF527E" w:rsidRDefault="00573BA6" w:rsidP="00CF57A6">
      <w:pPr>
        <w:pStyle w:val="Akapitzlist"/>
        <w:numPr>
          <w:ilvl w:val="0"/>
          <w:numId w:val="73"/>
        </w:numPr>
        <w:spacing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przestrzegania zaleceń producenta, dotyczących warunków przewozu geowłókniny,</w:t>
      </w:r>
    </w:p>
    <w:p w14:paraId="554785F1" w14:textId="7C87AB92" w:rsidR="00573BA6" w:rsidRPr="00DF527E" w:rsidRDefault="00573BA6" w:rsidP="00CF57A6">
      <w:pPr>
        <w:pStyle w:val="Akapitzlist"/>
        <w:numPr>
          <w:ilvl w:val="0"/>
          <w:numId w:val="73"/>
        </w:numPr>
        <w:spacing w:after="100" w:afterAutospacing="1"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niedopuszczenia do porozrywania i podziurawienia opakowania z folii w czasie wyładowywania geowłókniny ze środka transportu.</w:t>
      </w:r>
    </w:p>
    <w:p w14:paraId="036234B9" w14:textId="37A390ED" w:rsidR="00FF6D3C" w:rsidRPr="00DF527E" w:rsidRDefault="00FF6D3C" w:rsidP="00CF57A6">
      <w:pPr>
        <w:pStyle w:val="Akapitzlist"/>
        <w:numPr>
          <w:ilvl w:val="2"/>
          <w:numId w:val="77"/>
        </w:numPr>
        <w:autoSpaceDN/>
        <w:spacing w:line="276" w:lineRule="auto"/>
        <w:ind w:left="709" w:hanging="709"/>
        <w:jc w:val="both"/>
        <w:textAlignment w:val="auto"/>
        <w:rPr>
          <w:rFonts w:ascii="Verdana" w:eastAsia="Calibri" w:hAnsi="Verdana"/>
          <w:sz w:val="20"/>
          <w:szCs w:val="20"/>
        </w:rPr>
      </w:pPr>
      <w:r w:rsidRPr="00DF527E">
        <w:rPr>
          <w:rFonts w:ascii="Verdana" w:eastAsia="Calibri" w:hAnsi="Verdana"/>
          <w:sz w:val="20"/>
          <w:szCs w:val="20"/>
        </w:rPr>
        <w:t xml:space="preserve">Wykonawca powinien zadbać, aby transport, przenoszenie i przechowywanie geosyntetyków były wykonywane w sposób oraz w warunkach nie powodujących mechanicznych lub chemicznych uszkodzeń. </w:t>
      </w:r>
    </w:p>
    <w:p w14:paraId="698D51BB" w14:textId="3F9ADE5A" w:rsidR="00FF6D3C" w:rsidRPr="00DF527E" w:rsidRDefault="00FF6D3C" w:rsidP="00334C67">
      <w:pPr>
        <w:pStyle w:val="Akapitzlist"/>
        <w:numPr>
          <w:ilvl w:val="2"/>
          <w:numId w:val="77"/>
        </w:numPr>
        <w:autoSpaceDN/>
        <w:spacing w:before="240" w:line="276" w:lineRule="auto"/>
        <w:ind w:left="709" w:hanging="709"/>
        <w:jc w:val="both"/>
        <w:textAlignment w:val="auto"/>
        <w:rPr>
          <w:rFonts w:ascii="Verdana" w:eastAsia="Calibri" w:hAnsi="Verdana"/>
          <w:sz w:val="20"/>
          <w:szCs w:val="20"/>
        </w:rPr>
      </w:pPr>
      <w:r w:rsidRPr="00DF527E">
        <w:rPr>
          <w:rFonts w:ascii="Verdana" w:eastAsia="Calibri" w:hAnsi="Verdana"/>
          <w:sz w:val="20"/>
          <w:szCs w:val="20"/>
        </w:rPr>
        <w:t xml:space="preserve">Jeżeli w WWiORB lub w dokumentach Producenta określono wymaganie, dotyczące maksymalnego okresu czasu, w którym geosyntetyk może być poddany oddziaływaniu promieniowania ultrafioletowego i powinien być zakryty poprzez wbudowanie, </w:t>
      </w:r>
      <w:r w:rsidR="00DD5DBB" w:rsidRPr="00DF527E">
        <w:rPr>
          <w:rFonts w:ascii="Verdana" w:eastAsia="Calibri" w:hAnsi="Verdana"/>
          <w:sz w:val="20"/>
          <w:szCs w:val="20"/>
        </w:rPr>
        <w:br/>
      </w:r>
      <w:r w:rsidRPr="00DF527E">
        <w:rPr>
          <w:rFonts w:ascii="Verdana" w:eastAsia="Calibri" w:hAnsi="Verdana"/>
          <w:sz w:val="20"/>
          <w:szCs w:val="20"/>
        </w:rPr>
        <w:t>to geosyntetyki nie zakryte poprzez wbudowanie we wskazanym czasie powinny być usunięte z placu budowy.</w:t>
      </w:r>
    </w:p>
    <w:p w14:paraId="33EA4CD0" w14:textId="38B1E342" w:rsidR="00573BA6" w:rsidRPr="00017398" w:rsidRDefault="00573BA6" w:rsidP="00DD5DBB">
      <w:pPr>
        <w:pStyle w:val="Nagwek1"/>
        <w:tabs>
          <w:tab w:val="clear" w:pos="757"/>
          <w:tab w:val="clear" w:pos="927"/>
          <w:tab w:val="clear" w:pos="1117"/>
          <w:tab w:val="clear" w:pos="1154"/>
          <w:tab w:val="clear" w:pos="2136"/>
        </w:tabs>
        <w:spacing w:before="240" w:line="276" w:lineRule="auto"/>
        <w:ind w:left="709" w:hanging="709"/>
        <w:jc w:val="both"/>
        <w:rPr>
          <w:rFonts w:ascii="Verdana" w:hAnsi="Verdana" w:cs="Times New Roman"/>
          <w:sz w:val="20"/>
          <w:szCs w:val="20"/>
        </w:rPr>
      </w:pPr>
      <w:bookmarkStart w:id="117" w:name="_Toc423749686"/>
      <w:bookmarkStart w:id="118" w:name="_Toc44292811"/>
      <w:bookmarkStart w:id="119" w:name="_Toc79462181"/>
      <w:bookmarkStart w:id="120" w:name="_Toc84648745"/>
      <w:bookmarkStart w:id="121" w:name="_Toc84822929"/>
      <w:bookmarkStart w:id="122" w:name="_Toc85259362"/>
      <w:bookmarkStart w:id="123" w:name="_Toc86811308"/>
      <w:bookmarkStart w:id="124" w:name="_Toc90274377"/>
      <w:bookmarkStart w:id="125" w:name="_Toc92608246"/>
      <w:bookmarkStart w:id="126" w:name="_Toc266273514"/>
      <w:bookmarkStart w:id="127" w:name="_Toc64297221"/>
      <w:bookmarkStart w:id="128" w:name="_Toc64386764"/>
      <w:r w:rsidRPr="00017398">
        <w:rPr>
          <w:rFonts w:ascii="Verdana" w:hAnsi="Verdana" w:cs="Times New Roman"/>
          <w:sz w:val="20"/>
          <w:szCs w:val="20"/>
        </w:rPr>
        <w:t>5.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r w:rsidR="005456EB" w:rsidRPr="00017398">
        <w:rPr>
          <w:rFonts w:ascii="Verdana" w:hAnsi="Verdana" w:cs="Times New Roman"/>
          <w:sz w:val="20"/>
          <w:szCs w:val="20"/>
        </w:rPr>
        <w:tab/>
      </w:r>
      <w:r w:rsidRPr="00017398">
        <w:rPr>
          <w:rFonts w:ascii="Verdana" w:hAnsi="Verdana" w:cs="Times New Roman"/>
          <w:sz w:val="20"/>
          <w:szCs w:val="20"/>
        </w:rPr>
        <w:t>WYKONANIE ROBÓT</w:t>
      </w:r>
      <w:bookmarkEnd w:id="127"/>
      <w:bookmarkEnd w:id="128"/>
    </w:p>
    <w:p w14:paraId="3E918E5F" w14:textId="7773BB7F" w:rsidR="00573BA6" w:rsidRPr="00017398" w:rsidRDefault="005456EB" w:rsidP="00CF57A6">
      <w:pPr>
        <w:pStyle w:val="Nagwek2"/>
        <w:tabs>
          <w:tab w:val="clear" w:pos="747"/>
          <w:tab w:val="clear" w:pos="927"/>
          <w:tab w:val="clear" w:pos="974"/>
          <w:tab w:val="clear" w:pos="1620"/>
          <w:tab w:val="clear" w:pos="2676"/>
        </w:tabs>
        <w:spacing w:before="0" w:line="276" w:lineRule="auto"/>
        <w:ind w:left="709" w:hanging="709"/>
        <w:rPr>
          <w:rFonts w:ascii="Verdana" w:hAnsi="Verdana" w:cs="Times New Roman"/>
          <w:sz w:val="20"/>
          <w:szCs w:val="20"/>
        </w:rPr>
      </w:pPr>
      <w:bookmarkStart w:id="129" w:name="_Toc64297222"/>
      <w:bookmarkStart w:id="130" w:name="_Toc64386765"/>
      <w:r w:rsidRPr="00017398">
        <w:rPr>
          <w:rFonts w:ascii="Verdana" w:hAnsi="Verdana" w:cs="Times New Roman"/>
          <w:sz w:val="20"/>
          <w:szCs w:val="20"/>
        </w:rPr>
        <w:t>5.1.</w:t>
      </w:r>
      <w:r w:rsidRPr="00017398">
        <w:rPr>
          <w:rFonts w:ascii="Verdana" w:hAnsi="Verdana" w:cs="Times New Roman"/>
          <w:sz w:val="20"/>
          <w:szCs w:val="20"/>
        </w:rPr>
        <w:tab/>
      </w:r>
      <w:r w:rsidR="00573BA6" w:rsidRPr="00017398">
        <w:rPr>
          <w:rFonts w:ascii="Verdana" w:hAnsi="Verdana" w:cs="Times New Roman"/>
          <w:sz w:val="20"/>
          <w:szCs w:val="20"/>
        </w:rPr>
        <w:t>Ogólne zasady wykonania robót</w:t>
      </w:r>
      <w:bookmarkEnd w:id="129"/>
      <w:bookmarkEnd w:id="130"/>
    </w:p>
    <w:p w14:paraId="710F9EF0" w14:textId="4E66D5AB" w:rsidR="00573BA6" w:rsidRPr="00DF527E" w:rsidRDefault="00573BA6" w:rsidP="0074110C">
      <w:pPr>
        <w:spacing w:after="100" w:afterAutospacing="1" w:line="276" w:lineRule="auto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 xml:space="preserve">Ogólne zasady wykonania robót podano w </w:t>
      </w:r>
      <w:r w:rsidR="00D24CA9" w:rsidRPr="00DF527E">
        <w:rPr>
          <w:rFonts w:ascii="Verdana" w:hAnsi="Verdana"/>
          <w:sz w:val="20"/>
          <w:szCs w:val="20"/>
        </w:rPr>
        <w:t>WWiORB</w:t>
      </w:r>
      <w:r w:rsidRPr="00DF527E">
        <w:rPr>
          <w:rFonts w:ascii="Verdana" w:hAnsi="Verdana"/>
          <w:sz w:val="20"/>
          <w:szCs w:val="20"/>
        </w:rPr>
        <w:t xml:space="preserve"> D-M-0</w:t>
      </w:r>
      <w:r w:rsidR="00212B1E" w:rsidRPr="00DF527E">
        <w:rPr>
          <w:rFonts w:ascii="Verdana" w:hAnsi="Verdana"/>
          <w:sz w:val="20"/>
          <w:szCs w:val="20"/>
        </w:rPr>
        <w:t>0.00.00 „Wymagania ogólne”</w:t>
      </w:r>
      <w:r w:rsidRPr="00DF527E">
        <w:rPr>
          <w:rFonts w:ascii="Verdana" w:hAnsi="Verdana"/>
          <w:sz w:val="20"/>
          <w:szCs w:val="20"/>
        </w:rPr>
        <w:t>.</w:t>
      </w:r>
    </w:p>
    <w:p w14:paraId="7F514183" w14:textId="77777777" w:rsidR="00573BA6" w:rsidRPr="00017398" w:rsidRDefault="00573BA6" w:rsidP="00CF57A6">
      <w:pPr>
        <w:pStyle w:val="Nagwek2"/>
        <w:tabs>
          <w:tab w:val="clear" w:pos="747"/>
          <w:tab w:val="clear" w:pos="927"/>
          <w:tab w:val="clear" w:pos="974"/>
          <w:tab w:val="clear" w:pos="1620"/>
          <w:tab w:val="clear" w:pos="2676"/>
        </w:tabs>
        <w:spacing w:before="0" w:line="276" w:lineRule="auto"/>
        <w:ind w:left="709" w:hanging="709"/>
        <w:rPr>
          <w:rFonts w:ascii="Verdana" w:hAnsi="Verdana" w:cs="Times New Roman"/>
          <w:sz w:val="20"/>
          <w:szCs w:val="20"/>
        </w:rPr>
      </w:pPr>
      <w:bookmarkStart w:id="131" w:name="_Toc64297223"/>
      <w:bookmarkStart w:id="132" w:name="_Toc64386766"/>
      <w:r w:rsidRPr="00017398">
        <w:rPr>
          <w:rFonts w:ascii="Verdana" w:hAnsi="Verdana" w:cs="Times New Roman"/>
          <w:sz w:val="20"/>
          <w:szCs w:val="20"/>
        </w:rPr>
        <w:t>5.2. Zasady wykonywania robót</w:t>
      </w:r>
      <w:bookmarkEnd w:id="131"/>
      <w:bookmarkEnd w:id="132"/>
    </w:p>
    <w:p w14:paraId="6B4B472F" w14:textId="745E65C9" w:rsidR="00573BA6" w:rsidRPr="00DF527E" w:rsidRDefault="0045472D" w:rsidP="00CF57A6">
      <w:pPr>
        <w:spacing w:after="100" w:afterAutospacing="1"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5.2.1.</w:t>
      </w:r>
      <w:r w:rsidRPr="00DF527E">
        <w:rPr>
          <w:rFonts w:ascii="Verdana" w:hAnsi="Verdana"/>
          <w:sz w:val="20"/>
          <w:szCs w:val="20"/>
        </w:rPr>
        <w:tab/>
      </w:r>
      <w:r w:rsidR="00573BA6" w:rsidRPr="00DF527E">
        <w:rPr>
          <w:rFonts w:ascii="Verdana" w:hAnsi="Verdana"/>
          <w:sz w:val="20"/>
          <w:szCs w:val="20"/>
        </w:rPr>
        <w:t>Konst</w:t>
      </w:r>
      <w:r w:rsidR="00B03038" w:rsidRPr="00DF527E">
        <w:rPr>
          <w:rFonts w:ascii="Verdana" w:hAnsi="Verdana"/>
          <w:sz w:val="20"/>
          <w:szCs w:val="20"/>
        </w:rPr>
        <w:t>rukcja i sposób wykonania robót</w:t>
      </w:r>
      <w:r w:rsidR="00573BA6" w:rsidRPr="00DF527E">
        <w:rPr>
          <w:rFonts w:ascii="Verdana" w:hAnsi="Verdana"/>
          <w:sz w:val="20"/>
          <w:szCs w:val="20"/>
        </w:rPr>
        <w:t xml:space="preserve"> powinny być zgodne z dokumentacją projektową </w:t>
      </w:r>
      <w:r w:rsidR="00DD5DBB" w:rsidRPr="00DF527E">
        <w:rPr>
          <w:rFonts w:ascii="Verdana" w:hAnsi="Verdana"/>
          <w:sz w:val="20"/>
          <w:szCs w:val="20"/>
        </w:rPr>
        <w:br/>
      </w:r>
      <w:r w:rsidR="00573BA6" w:rsidRPr="00DF527E">
        <w:rPr>
          <w:rFonts w:ascii="Verdana" w:hAnsi="Verdana"/>
          <w:sz w:val="20"/>
          <w:szCs w:val="20"/>
        </w:rPr>
        <w:t xml:space="preserve">i </w:t>
      </w:r>
      <w:r w:rsidR="00D24CA9" w:rsidRPr="00DF527E">
        <w:rPr>
          <w:rFonts w:ascii="Verdana" w:hAnsi="Verdana"/>
          <w:sz w:val="20"/>
          <w:szCs w:val="20"/>
        </w:rPr>
        <w:t>WWiORB</w:t>
      </w:r>
      <w:r w:rsidR="00573BA6" w:rsidRPr="00DF527E">
        <w:rPr>
          <w:rFonts w:ascii="Verdana" w:hAnsi="Verdana"/>
          <w:sz w:val="20"/>
          <w:szCs w:val="20"/>
        </w:rPr>
        <w:t>. W przypadku braku wystarczających danych można korzystać z ustaleń podanych w niniejszej specyfikacji</w:t>
      </w:r>
      <w:r w:rsidR="00212B1E" w:rsidRPr="00DF527E">
        <w:rPr>
          <w:rFonts w:ascii="Verdana" w:hAnsi="Verdana"/>
          <w:sz w:val="20"/>
          <w:szCs w:val="20"/>
        </w:rPr>
        <w:t>.</w:t>
      </w:r>
    </w:p>
    <w:p w14:paraId="41F6B502" w14:textId="71E053C1" w:rsidR="00573BA6" w:rsidRPr="00DF527E" w:rsidRDefault="0045472D" w:rsidP="00CF57A6">
      <w:pPr>
        <w:spacing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5.2.2.</w:t>
      </w:r>
      <w:r w:rsidRPr="00DF527E">
        <w:rPr>
          <w:rFonts w:ascii="Verdana" w:hAnsi="Verdana"/>
          <w:sz w:val="20"/>
          <w:szCs w:val="20"/>
        </w:rPr>
        <w:tab/>
      </w:r>
      <w:r w:rsidR="00573BA6" w:rsidRPr="00DF527E">
        <w:rPr>
          <w:rFonts w:ascii="Verdana" w:hAnsi="Verdana"/>
          <w:sz w:val="20"/>
          <w:szCs w:val="20"/>
        </w:rPr>
        <w:t>Podstawowe czynności przy wykonywaniu robót obejmują:</w:t>
      </w:r>
    </w:p>
    <w:p w14:paraId="308AECF6" w14:textId="008A1A6F" w:rsidR="00573BA6" w:rsidRPr="00DF527E" w:rsidRDefault="00573BA6" w:rsidP="00CF57A6">
      <w:pPr>
        <w:pStyle w:val="Akapitzlist"/>
        <w:numPr>
          <w:ilvl w:val="0"/>
          <w:numId w:val="76"/>
        </w:numPr>
        <w:spacing w:after="100" w:afterAutospacing="1" w:line="276" w:lineRule="auto"/>
        <w:ind w:left="1134" w:hanging="426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roboty przygotowawcze,</w:t>
      </w:r>
    </w:p>
    <w:p w14:paraId="5CB16E09" w14:textId="0EC55162" w:rsidR="00573BA6" w:rsidRPr="00DF527E" w:rsidRDefault="00573BA6" w:rsidP="00CF57A6">
      <w:pPr>
        <w:pStyle w:val="Akapitzlist"/>
        <w:numPr>
          <w:ilvl w:val="0"/>
          <w:numId w:val="76"/>
        </w:numPr>
        <w:spacing w:after="100" w:afterAutospacing="1" w:line="276" w:lineRule="auto"/>
        <w:ind w:left="1134" w:hanging="426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ułożenie wa</w:t>
      </w:r>
      <w:r w:rsidR="00FF6D3C" w:rsidRPr="00DF527E">
        <w:rPr>
          <w:rFonts w:ascii="Verdana" w:hAnsi="Verdana"/>
          <w:sz w:val="20"/>
          <w:szCs w:val="20"/>
        </w:rPr>
        <w:t>rstwy odcinającej z geowłókniny</w:t>
      </w:r>
    </w:p>
    <w:p w14:paraId="1DD732DA" w14:textId="1E367FD4" w:rsidR="00573BA6" w:rsidRPr="00DF527E" w:rsidRDefault="00573BA6" w:rsidP="00CF57A6">
      <w:pPr>
        <w:pStyle w:val="Akapitzlist"/>
        <w:numPr>
          <w:ilvl w:val="0"/>
          <w:numId w:val="76"/>
        </w:numPr>
        <w:spacing w:after="100" w:afterAutospacing="1" w:line="276" w:lineRule="auto"/>
        <w:ind w:left="1134" w:hanging="426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roboty wykończeniowe.</w:t>
      </w:r>
    </w:p>
    <w:p w14:paraId="63C69808" w14:textId="79F2B00F" w:rsidR="00573BA6" w:rsidRPr="00017398" w:rsidRDefault="005456EB" w:rsidP="00CF57A6">
      <w:pPr>
        <w:pStyle w:val="Nagwek2"/>
        <w:tabs>
          <w:tab w:val="clear" w:pos="747"/>
          <w:tab w:val="clear" w:pos="927"/>
          <w:tab w:val="clear" w:pos="974"/>
          <w:tab w:val="clear" w:pos="1620"/>
          <w:tab w:val="clear" w:pos="2676"/>
        </w:tabs>
        <w:spacing w:before="0" w:line="276" w:lineRule="auto"/>
        <w:ind w:left="709" w:hanging="709"/>
        <w:rPr>
          <w:rFonts w:ascii="Verdana" w:hAnsi="Verdana" w:cs="Times New Roman"/>
          <w:sz w:val="20"/>
          <w:szCs w:val="20"/>
        </w:rPr>
      </w:pPr>
      <w:bookmarkStart w:id="133" w:name="_Toc64297224"/>
      <w:bookmarkStart w:id="134" w:name="_Toc64386767"/>
      <w:r w:rsidRPr="00017398">
        <w:rPr>
          <w:rFonts w:ascii="Verdana" w:hAnsi="Verdana" w:cs="Times New Roman"/>
          <w:sz w:val="20"/>
          <w:szCs w:val="20"/>
        </w:rPr>
        <w:t>5.3.</w:t>
      </w:r>
      <w:r w:rsidRPr="00017398">
        <w:rPr>
          <w:rFonts w:ascii="Verdana" w:hAnsi="Verdana" w:cs="Times New Roman"/>
          <w:sz w:val="20"/>
          <w:szCs w:val="20"/>
        </w:rPr>
        <w:tab/>
      </w:r>
      <w:r w:rsidR="00573BA6" w:rsidRPr="00017398">
        <w:rPr>
          <w:rFonts w:ascii="Verdana" w:hAnsi="Verdana" w:cs="Times New Roman"/>
          <w:sz w:val="20"/>
          <w:szCs w:val="20"/>
        </w:rPr>
        <w:t>Roboty przygotowawcze</w:t>
      </w:r>
      <w:bookmarkEnd w:id="133"/>
      <w:bookmarkEnd w:id="134"/>
    </w:p>
    <w:p w14:paraId="54C345A5" w14:textId="5F1F9CB6" w:rsidR="00573BA6" w:rsidRPr="00DF527E" w:rsidRDefault="00573BA6" w:rsidP="0074110C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 xml:space="preserve">Przed przystąpieniem do robót należy, na podstawie dokumentacji projektowej, </w:t>
      </w:r>
      <w:r w:rsidR="00DD5DBB" w:rsidRPr="00DF527E">
        <w:rPr>
          <w:rFonts w:ascii="Verdana" w:hAnsi="Verdana"/>
          <w:sz w:val="20"/>
          <w:szCs w:val="20"/>
        </w:rPr>
        <w:t>WWiORB</w:t>
      </w:r>
      <w:r w:rsidRPr="00DF527E">
        <w:rPr>
          <w:rFonts w:ascii="Verdana" w:hAnsi="Verdana"/>
          <w:sz w:val="20"/>
          <w:szCs w:val="20"/>
        </w:rPr>
        <w:t xml:space="preserve"> lub wskazań Inżyniera</w:t>
      </w:r>
      <w:r w:rsidR="006E35B8" w:rsidRPr="00DF527E">
        <w:rPr>
          <w:rFonts w:ascii="Verdana" w:hAnsi="Verdana"/>
          <w:sz w:val="20"/>
          <w:szCs w:val="20"/>
        </w:rPr>
        <w:t>/</w:t>
      </w:r>
      <w:r w:rsidR="00B03038" w:rsidRPr="00DF527E">
        <w:rPr>
          <w:rFonts w:ascii="Verdana" w:hAnsi="Verdana"/>
          <w:sz w:val="20"/>
          <w:szCs w:val="20"/>
        </w:rPr>
        <w:t>Inspektora Nadzoru/</w:t>
      </w:r>
      <w:r w:rsidR="006E35B8" w:rsidRPr="00DF527E">
        <w:rPr>
          <w:rFonts w:ascii="Verdana" w:hAnsi="Verdana"/>
          <w:sz w:val="20"/>
          <w:szCs w:val="20"/>
        </w:rPr>
        <w:t>Zamawiającego</w:t>
      </w:r>
      <w:r w:rsidRPr="00DF527E">
        <w:rPr>
          <w:rFonts w:ascii="Verdana" w:hAnsi="Verdana"/>
          <w:sz w:val="20"/>
          <w:szCs w:val="20"/>
        </w:rPr>
        <w:t>:</w:t>
      </w:r>
    </w:p>
    <w:p w14:paraId="6253A381" w14:textId="7200AFFD" w:rsidR="00573BA6" w:rsidRPr="00DF527E" w:rsidRDefault="00573BA6" w:rsidP="00CF57A6">
      <w:pPr>
        <w:pStyle w:val="Akapitzlist"/>
        <w:numPr>
          <w:ilvl w:val="0"/>
          <w:numId w:val="78"/>
        </w:numPr>
        <w:spacing w:after="100" w:afterAutospacing="1"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ustalić lokalizację robót,</w:t>
      </w:r>
    </w:p>
    <w:p w14:paraId="3DB48087" w14:textId="04B4F204" w:rsidR="00573BA6" w:rsidRPr="00DF527E" w:rsidRDefault="00573BA6" w:rsidP="00CF57A6">
      <w:pPr>
        <w:pStyle w:val="Akapitzlist"/>
        <w:numPr>
          <w:ilvl w:val="0"/>
          <w:numId w:val="78"/>
        </w:numPr>
        <w:spacing w:after="100" w:afterAutospacing="1"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przeprowadzić obliczenia i pomiary geodezyjne niezbędne do szczegółowego wytyczenia robót oraz ustalenia danych wysokościowych,</w:t>
      </w:r>
    </w:p>
    <w:p w14:paraId="50B38DC3" w14:textId="573882F0" w:rsidR="00573BA6" w:rsidRPr="00DF527E" w:rsidRDefault="00573BA6" w:rsidP="00CF57A6">
      <w:pPr>
        <w:pStyle w:val="Akapitzlist"/>
        <w:numPr>
          <w:ilvl w:val="0"/>
          <w:numId w:val="78"/>
        </w:numPr>
        <w:spacing w:after="100" w:afterAutospacing="1"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usunąć przeszkody, np. drzewa, krzaki, korzenie, większe kamienie, które mogłyby uszkodzić geowłókninę,</w:t>
      </w:r>
    </w:p>
    <w:p w14:paraId="13526010" w14:textId="6854E54A" w:rsidR="00573BA6" w:rsidRPr="00DF527E" w:rsidRDefault="00573BA6" w:rsidP="00CF57A6">
      <w:pPr>
        <w:pStyle w:val="Akapitzlist"/>
        <w:numPr>
          <w:ilvl w:val="0"/>
          <w:numId w:val="78"/>
        </w:numPr>
        <w:spacing w:after="100" w:afterAutospacing="1"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 xml:space="preserve">wyrównanie powierzchni gruntu podłoża, np. przez ścięcie łyżką lub prze ułożenie warstwy piasku grubości około </w:t>
      </w:r>
      <w:smartTag w:uri="urn:schemas-microsoft-com:office:smarttags" w:element="metricconverter">
        <w:smartTagPr>
          <w:attr w:name="productid" w:val="5 cm"/>
        </w:smartTagPr>
        <w:r w:rsidRPr="00DF527E">
          <w:rPr>
            <w:rFonts w:ascii="Verdana" w:hAnsi="Verdana"/>
            <w:sz w:val="20"/>
            <w:szCs w:val="20"/>
          </w:rPr>
          <w:t>5 cm</w:t>
        </w:r>
      </w:smartTag>
      <w:r w:rsidRPr="00DF527E">
        <w:rPr>
          <w:rFonts w:ascii="Verdana" w:hAnsi="Verdana"/>
          <w:sz w:val="20"/>
          <w:szCs w:val="20"/>
        </w:rPr>
        <w:t xml:space="preserve"> rozłożonego ręcznie bez zagęszczania.</w:t>
      </w:r>
    </w:p>
    <w:p w14:paraId="5A3C00B4" w14:textId="29459B57" w:rsidR="00573BA6" w:rsidRPr="00017398" w:rsidRDefault="005456EB" w:rsidP="00CF57A6">
      <w:pPr>
        <w:pStyle w:val="Nagwek2"/>
        <w:tabs>
          <w:tab w:val="clear" w:pos="747"/>
          <w:tab w:val="clear" w:pos="927"/>
          <w:tab w:val="clear" w:pos="974"/>
          <w:tab w:val="clear" w:pos="1620"/>
          <w:tab w:val="clear" w:pos="2676"/>
        </w:tabs>
        <w:spacing w:before="0" w:line="276" w:lineRule="auto"/>
        <w:ind w:left="709" w:hanging="709"/>
        <w:rPr>
          <w:rFonts w:ascii="Verdana" w:hAnsi="Verdana" w:cs="Times New Roman"/>
          <w:sz w:val="20"/>
          <w:szCs w:val="20"/>
        </w:rPr>
      </w:pPr>
      <w:bookmarkStart w:id="135" w:name="_Toc64297225"/>
      <w:bookmarkStart w:id="136" w:name="_Toc64386768"/>
      <w:r w:rsidRPr="00017398">
        <w:rPr>
          <w:rFonts w:ascii="Verdana" w:hAnsi="Verdana" w:cs="Times New Roman"/>
          <w:sz w:val="20"/>
          <w:szCs w:val="20"/>
        </w:rPr>
        <w:t>5.4.</w:t>
      </w:r>
      <w:r w:rsidRPr="00017398">
        <w:rPr>
          <w:rFonts w:ascii="Verdana" w:hAnsi="Verdana" w:cs="Times New Roman"/>
          <w:sz w:val="20"/>
          <w:szCs w:val="20"/>
        </w:rPr>
        <w:tab/>
      </w:r>
      <w:r w:rsidR="00573BA6" w:rsidRPr="00017398">
        <w:rPr>
          <w:rFonts w:ascii="Verdana" w:hAnsi="Verdana" w:cs="Times New Roman"/>
          <w:sz w:val="20"/>
          <w:szCs w:val="20"/>
        </w:rPr>
        <w:t>Ułożenie warstwy odcinającej z geowłókniny</w:t>
      </w:r>
      <w:bookmarkEnd w:id="135"/>
      <w:bookmarkEnd w:id="136"/>
    </w:p>
    <w:p w14:paraId="1F53171C" w14:textId="211B6416" w:rsidR="000E5E50" w:rsidRPr="00DF527E" w:rsidRDefault="001978FA" w:rsidP="00CF57A6">
      <w:pPr>
        <w:spacing w:after="100" w:afterAutospacing="1"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5.4.1.</w:t>
      </w:r>
      <w:r w:rsidRPr="00DF527E">
        <w:rPr>
          <w:rFonts w:ascii="Verdana" w:hAnsi="Verdana"/>
          <w:sz w:val="20"/>
          <w:szCs w:val="20"/>
        </w:rPr>
        <w:tab/>
      </w:r>
      <w:r w:rsidR="000E5E50" w:rsidRPr="00DF527E">
        <w:rPr>
          <w:rFonts w:ascii="Verdana" w:hAnsi="Verdana"/>
          <w:sz w:val="20"/>
          <w:szCs w:val="20"/>
        </w:rPr>
        <w:t>Geotekstylia (geowłókninę) należy układać wzdłuż osi drogi na podstawie dokumentacji projektowej w miejscach występowania gruntów wątpliwych lub wysadzinowych.</w:t>
      </w:r>
    </w:p>
    <w:p w14:paraId="4AF3F0C0" w14:textId="669D3B44" w:rsidR="00573BA6" w:rsidRPr="00DF527E" w:rsidRDefault="001978FA" w:rsidP="00CF57A6">
      <w:pPr>
        <w:spacing w:after="100" w:afterAutospacing="1"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5.4.2.</w:t>
      </w:r>
      <w:r w:rsidRPr="00DF527E">
        <w:rPr>
          <w:rFonts w:ascii="Verdana" w:hAnsi="Verdana"/>
          <w:sz w:val="20"/>
          <w:szCs w:val="20"/>
        </w:rPr>
        <w:tab/>
      </w:r>
      <w:r w:rsidR="00573BA6" w:rsidRPr="00DF527E">
        <w:rPr>
          <w:rFonts w:ascii="Verdana" w:hAnsi="Verdana"/>
          <w:sz w:val="20"/>
          <w:szCs w:val="20"/>
        </w:rPr>
        <w:t>Geowłókninę należy układać ręcznie lub za pomocą układarki względnie ciągnika itp. przez rozwija</w:t>
      </w:r>
      <w:r w:rsidR="000E5E50" w:rsidRPr="00DF527E">
        <w:rPr>
          <w:rFonts w:ascii="Verdana" w:hAnsi="Verdana"/>
          <w:sz w:val="20"/>
          <w:szCs w:val="20"/>
        </w:rPr>
        <w:t>nie szpuli, lekko ją naciągając w kierunku pasa.</w:t>
      </w:r>
      <w:r w:rsidR="00573BA6" w:rsidRPr="00DF527E">
        <w:rPr>
          <w:rFonts w:ascii="Verdana" w:hAnsi="Verdana"/>
          <w:sz w:val="20"/>
          <w:szCs w:val="20"/>
        </w:rPr>
        <w:t xml:space="preserve"> Zaleca się sporządzić plan układania, określający wymiary pasm, kierunek postępu robót, kolejność układania pasm, szerokość zakładów, sposób łączenia itp.</w:t>
      </w:r>
    </w:p>
    <w:p w14:paraId="0B67DD28" w14:textId="5A03DB55" w:rsidR="00573BA6" w:rsidRPr="00DF527E" w:rsidRDefault="001978FA" w:rsidP="00CF57A6">
      <w:pPr>
        <w:spacing w:after="100" w:afterAutospacing="1"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5.4.3.</w:t>
      </w:r>
      <w:r w:rsidRPr="00DF527E">
        <w:rPr>
          <w:rFonts w:ascii="Verdana" w:hAnsi="Verdana"/>
          <w:sz w:val="20"/>
          <w:szCs w:val="20"/>
        </w:rPr>
        <w:tab/>
      </w:r>
      <w:r w:rsidR="00573BA6" w:rsidRPr="00DF527E">
        <w:rPr>
          <w:rFonts w:ascii="Verdana" w:hAnsi="Verdana"/>
          <w:sz w:val="20"/>
          <w:szCs w:val="20"/>
        </w:rPr>
        <w:t>Folię, w którą są zapakowane rolki geowłókniny, zaleca się zdejmować bezpośrednio przed układaniem. W celu uzyskania mniejszej szerokości rolki można ją przeciąć piłą.</w:t>
      </w:r>
    </w:p>
    <w:p w14:paraId="468FC503" w14:textId="5E354011" w:rsidR="00DD5DBB" w:rsidRPr="00DF527E" w:rsidRDefault="00DD5DBB" w:rsidP="00DD5DBB">
      <w:pPr>
        <w:spacing w:after="100" w:afterAutospacing="1"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5.4.4.</w:t>
      </w:r>
      <w:r w:rsidRPr="00DF527E">
        <w:rPr>
          <w:rFonts w:ascii="Verdana" w:hAnsi="Verdana"/>
          <w:sz w:val="20"/>
          <w:szCs w:val="20"/>
        </w:rPr>
        <w:tab/>
        <w:t>Geowłókninę należy tak układać, by pasma leżały poprzecznie do kierunku zasypywania.</w:t>
      </w:r>
    </w:p>
    <w:p w14:paraId="2E5EAB6E" w14:textId="61652FEE" w:rsidR="000E5E50" w:rsidRPr="00DF527E" w:rsidRDefault="001978FA" w:rsidP="00CF57A6">
      <w:pPr>
        <w:spacing w:after="100" w:afterAutospacing="1"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5.4.</w:t>
      </w:r>
      <w:r w:rsidR="00DD5DBB" w:rsidRPr="00DF527E">
        <w:rPr>
          <w:rFonts w:ascii="Verdana" w:hAnsi="Verdana"/>
          <w:sz w:val="20"/>
          <w:szCs w:val="20"/>
        </w:rPr>
        <w:t>5</w:t>
      </w:r>
      <w:r w:rsidRPr="00DF527E">
        <w:rPr>
          <w:rFonts w:ascii="Verdana" w:hAnsi="Verdana"/>
          <w:sz w:val="20"/>
          <w:szCs w:val="20"/>
        </w:rPr>
        <w:t>.</w:t>
      </w:r>
      <w:r w:rsidRPr="00DF527E">
        <w:rPr>
          <w:rFonts w:ascii="Verdana" w:hAnsi="Verdana"/>
          <w:sz w:val="20"/>
          <w:szCs w:val="20"/>
        </w:rPr>
        <w:tab/>
      </w:r>
      <w:r w:rsidR="000E5E50" w:rsidRPr="00DF527E">
        <w:rPr>
          <w:rFonts w:ascii="Verdana" w:hAnsi="Verdana"/>
          <w:sz w:val="20"/>
          <w:szCs w:val="20"/>
        </w:rPr>
        <w:t>Geowłókninę należy łączyć w zakład o szerokości min. 0,5 m. Na złączach pasów (zakładac</w:t>
      </w:r>
      <w:r w:rsidRPr="00DF527E">
        <w:rPr>
          <w:rFonts w:ascii="Verdana" w:hAnsi="Verdana"/>
          <w:sz w:val="20"/>
          <w:szCs w:val="20"/>
        </w:rPr>
        <w:t>h) należy mocować geowłókninę do podłoża elementami</w:t>
      </w:r>
      <w:r w:rsidR="00DD5DBB" w:rsidRPr="00DF527E">
        <w:rPr>
          <w:rFonts w:ascii="Verdana" w:hAnsi="Verdana"/>
          <w:sz w:val="20"/>
          <w:szCs w:val="20"/>
        </w:rPr>
        <w:t>.</w:t>
      </w:r>
      <w:r w:rsidRPr="00DF527E">
        <w:rPr>
          <w:rFonts w:ascii="Verdana" w:hAnsi="Verdana"/>
          <w:sz w:val="20"/>
          <w:szCs w:val="20"/>
        </w:rPr>
        <w:t xml:space="preserve"> wg pkt </w:t>
      </w:r>
      <w:r w:rsidR="00D84431" w:rsidRPr="00DF527E">
        <w:rPr>
          <w:rFonts w:ascii="Verdana" w:hAnsi="Verdana"/>
          <w:sz w:val="20"/>
          <w:szCs w:val="20"/>
        </w:rPr>
        <w:t>3</w:t>
      </w:r>
      <w:r w:rsidRPr="00DF527E">
        <w:rPr>
          <w:rFonts w:ascii="Verdana" w:hAnsi="Verdana"/>
          <w:sz w:val="20"/>
          <w:szCs w:val="20"/>
        </w:rPr>
        <w:t>.</w:t>
      </w:r>
      <w:r w:rsidR="00DD5DBB" w:rsidRPr="00DF527E">
        <w:rPr>
          <w:rFonts w:ascii="Verdana" w:hAnsi="Verdana"/>
          <w:sz w:val="20"/>
          <w:szCs w:val="20"/>
        </w:rPr>
        <w:t>4.1</w:t>
      </w:r>
      <w:r w:rsidRPr="00DF527E">
        <w:rPr>
          <w:rFonts w:ascii="Verdana" w:hAnsi="Verdana"/>
          <w:sz w:val="20"/>
          <w:szCs w:val="20"/>
        </w:rPr>
        <w:t>.</w:t>
      </w:r>
    </w:p>
    <w:p w14:paraId="2A9BEE1F" w14:textId="0AC0AE77" w:rsidR="00573BA6" w:rsidRPr="00DF527E" w:rsidRDefault="001978FA" w:rsidP="00CF57A6">
      <w:pPr>
        <w:spacing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5.4.6.</w:t>
      </w:r>
      <w:r w:rsidRPr="00DF527E">
        <w:rPr>
          <w:rFonts w:ascii="Verdana" w:hAnsi="Verdana"/>
          <w:sz w:val="20"/>
          <w:szCs w:val="20"/>
        </w:rPr>
        <w:tab/>
      </w:r>
      <w:r w:rsidR="00573BA6" w:rsidRPr="00DF527E">
        <w:rPr>
          <w:rFonts w:ascii="Verdana" w:hAnsi="Verdana"/>
          <w:sz w:val="20"/>
          <w:szCs w:val="20"/>
        </w:rPr>
        <w:t xml:space="preserve">Aby zapobiec przemieszczaniu np. przez wiatr, pasma należy przymocować (np. wbitymi </w:t>
      </w:r>
      <w:r w:rsidR="00334C67" w:rsidRPr="00DF527E">
        <w:rPr>
          <w:rFonts w:ascii="Verdana" w:hAnsi="Verdana"/>
          <w:sz w:val="20"/>
          <w:szCs w:val="20"/>
        </w:rPr>
        <w:br/>
      </w:r>
      <w:r w:rsidR="00573BA6" w:rsidRPr="00DF527E">
        <w:rPr>
          <w:rFonts w:ascii="Verdana" w:hAnsi="Verdana"/>
          <w:sz w:val="20"/>
          <w:szCs w:val="20"/>
        </w:rPr>
        <w:t xml:space="preserve">w grunt prętami w kształcie U) lub chwilowo obciążyć (np. pryzmami gruntu, workami </w:t>
      </w:r>
      <w:r w:rsidR="00334C67" w:rsidRPr="00DF527E">
        <w:rPr>
          <w:rFonts w:ascii="Verdana" w:hAnsi="Verdana"/>
          <w:sz w:val="20"/>
          <w:szCs w:val="20"/>
        </w:rPr>
        <w:br/>
      </w:r>
      <w:r w:rsidR="00573BA6" w:rsidRPr="00DF527E">
        <w:rPr>
          <w:rFonts w:ascii="Verdana" w:hAnsi="Verdana"/>
          <w:sz w:val="20"/>
          <w:szCs w:val="20"/>
        </w:rPr>
        <w:t>z gruntem itp.). W uzasadnionych przypadkach wymagane jest łączenie pasm, najczęściej na budowie za pomocą zszycia, połączeń specjalnych itp. Należy zwracać uwagę, aby nie uszkodzić geowłókniny.</w:t>
      </w:r>
    </w:p>
    <w:p w14:paraId="2C15F97F" w14:textId="7B005597" w:rsidR="001978FA" w:rsidRPr="00DF527E" w:rsidRDefault="001978FA" w:rsidP="006B0697">
      <w:pPr>
        <w:spacing w:before="240"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eastAsia="Calibri" w:hAnsi="Verdana"/>
          <w:sz w:val="20"/>
          <w:szCs w:val="20"/>
        </w:rPr>
        <w:t>5.4.7.</w:t>
      </w:r>
      <w:r w:rsidRPr="00DF527E">
        <w:rPr>
          <w:rFonts w:ascii="Verdana" w:eastAsia="Calibri" w:hAnsi="Verdana"/>
          <w:sz w:val="20"/>
          <w:szCs w:val="20"/>
        </w:rPr>
        <w:tab/>
        <w:t xml:space="preserve">W przypadku uszkodzenia geosyntetyku, pełniącego funkcję warstwy odcinającej należy, </w:t>
      </w:r>
      <w:r w:rsidR="00334C67" w:rsidRPr="00DF527E">
        <w:rPr>
          <w:rFonts w:ascii="Verdana" w:eastAsia="Calibri" w:hAnsi="Verdana"/>
          <w:sz w:val="20"/>
          <w:szCs w:val="20"/>
        </w:rPr>
        <w:br/>
      </w:r>
      <w:r w:rsidRPr="00DF527E">
        <w:rPr>
          <w:rFonts w:ascii="Verdana" w:eastAsia="Calibri" w:hAnsi="Verdana"/>
          <w:sz w:val="20"/>
          <w:szCs w:val="20"/>
        </w:rPr>
        <w:t>w uzgodnieniu z Inżynierem/</w:t>
      </w:r>
      <w:r w:rsidR="00B03038" w:rsidRPr="00DF527E">
        <w:rPr>
          <w:rFonts w:ascii="Verdana" w:eastAsia="Calibri" w:hAnsi="Verdana"/>
          <w:sz w:val="20"/>
          <w:szCs w:val="20"/>
        </w:rPr>
        <w:t>Inspektorem Nadzoru/</w:t>
      </w:r>
      <w:r w:rsidRPr="00DF527E">
        <w:rPr>
          <w:rFonts w:ascii="Verdana" w:eastAsia="Calibri" w:hAnsi="Verdana"/>
          <w:sz w:val="20"/>
          <w:szCs w:val="20"/>
        </w:rPr>
        <w:t>Zamawiającym, przykryć uszkodzone miejsce pasem geosyntetyku na długości i szerokości większej o co najmniej 1 metr od obszaru uszkodzonego</w:t>
      </w:r>
      <w:r w:rsidR="00520E4F" w:rsidRPr="00DF527E">
        <w:rPr>
          <w:rFonts w:ascii="Verdana" w:eastAsia="Calibri" w:hAnsi="Verdana"/>
          <w:sz w:val="20"/>
          <w:szCs w:val="20"/>
        </w:rPr>
        <w:t>.</w:t>
      </w:r>
    </w:p>
    <w:p w14:paraId="3B0AE3A5" w14:textId="255D41F0" w:rsidR="00573BA6" w:rsidRPr="00DF527E" w:rsidRDefault="001978FA" w:rsidP="00334C67">
      <w:pPr>
        <w:spacing w:before="240"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5.4.8.</w:t>
      </w:r>
      <w:r w:rsidRPr="00DF527E">
        <w:rPr>
          <w:rFonts w:ascii="Verdana" w:hAnsi="Verdana"/>
          <w:sz w:val="20"/>
          <w:szCs w:val="20"/>
        </w:rPr>
        <w:tab/>
      </w:r>
      <w:r w:rsidR="00573BA6" w:rsidRPr="00DF527E">
        <w:rPr>
          <w:rFonts w:ascii="Verdana" w:hAnsi="Verdana"/>
          <w:sz w:val="20"/>
          <w:szCs w:val="20"/>
        </w:rPr>
        <w:t xml:space="preserve">Wskazane jest stosowanie pasm jak najszerszych (około </w:t>
      </w:r>
      <w:smartTag w:uri="urn:schemas-microsoft-com:office:smarttags" w:element="metricconverter">
        <w:smartTagPr>
          <w:attr w:name="productid" w:val="5 m"/>
        </w:smartTagPr>
        <w:r w:rsidR="00573BA6" w:rsidRPr="00DF527E">
          <w:rPr>
            <w:rFonts w:ascii="Verdana" w:hAnsi="Verdana"/>
            <w:sz w:val="20"/>
            <w:szCs w:val="20"/>
          </w:rPr>
          <w:t>5 m</w:t>
        </w:r>
      </w:smartTag>
      <w:r w:rsidR="00573BA6" w:rsidRPr="00DF527E">
        <w:rPr>
          <w:rFonts w:ascii="Verdana" w:hAnsi="Verdana"/>
          <w:sz w:val="20"/>
          <w:szCs w:val="20"/>
        </w:rPr>
        <w:t xml:space="preserve">), gdyż mniej jest zakładów </w:t>
      </w:r>
      <w:r w:rsidR="00334C67" w:rsidRPr="00DF527E">
        <w:rPr>
          <w:rFonts w:ascii="Verdana" w:hAnsi="Verdana"/>
          <w:sz w:val="20"/>
          <w:szCs w:val="20"/>
        </w:rPr>
        <w:br/>
      </w:r>
      <w:r w:rsidR="00573BA6" w:rsidRPr="00DF527E">
        <w:rPr>
          <w:rFonts w:ascii="Verdana" w:hAnsi="Verdana"/>
          <w:sz w:val="20"/>
          <w:szCs w:val="20"/>
        </w:rPr>
        <w:t xml:space="preserve">i połączeń. W przypadku dysponowania wąskimi pasmami (1,5 ÷ </w:t>
      </w:r>
      <w:smartTag w:uri="urn:schemas-microsoft-com:office:smarttags" w:element="metricconverter">
        <w:smartTagPr>
          <w:attr w:name="productid" w:val="3 m"/>
        </w:smartTagPr>
        <w:r w:rsidR="00573BA6" w:rsidRPr="00DF527E">
          <w:rPr>
            <w:rFonts w:ascii="Verdana" w:hAnsi="Verdana"/>
            <w:sz w:val="20"/>
            <w:szCs w:val="20"/>
          </w:rPr>
          <w:t>3 m</w:t>
        </w:r>
      </w:smartTag>
      <w:r w:rsidR="00573BA6" w:rsidRPr="00DF527E">
        <w:rPr>
          <w:rFonts w:ascii="Verdana" w:hAnsi="Verdana"/>
          <w:sz w:val="20"/>
          <w:szCs w:val="20"/>
        </w:rPr>
        <w:t>) korzystny jest układ krzyżowy z przeplecionych prostopadłych pasm, rozwijanych poprzecznie</w:t>
      </w:r>
      <w:r w:rsidR="006E35B8" w:rsidRPr="00DF527E">
        <w:rPr>
          <w:rFonts w:ascii="Verdana" w:hAnsi="Verdana"/>
          <w:sz w:val="20"/>
          <w:szCs w:val="20"/>
        </w:rPr>
        <w:br/>
      </w:r>
      <w:r w:rsidR="00573BA6" w:rsidRPr="00DF527E">
        <w:rPr>
          <w:rFonts w:ascii="Verdana" w:hAnsi="Verdana"/>
          <w:sz w:val="20"/>
          <w:szCs w:val="20"/>
        </w:rPr>
        <w:t>i podłużnie. Układ taki zapewnia skuteczną dwukierunkową współpracę materiału.</w:t>
      </w:r>
    </w:p>
    <w:p w14:paraId="2BCBF640" w14:textId="0DCCEC14" w:rsidR="00573BA6" w:rsidRPr="00DF527E" w:rsidRDefault="001978FA" w:rsidP="00334C67">
      <w:pPr>
        <w:spacing w:before="240" w:after="100" w:afterAutospacing="1"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5.4.9.</w:t>
      </w:r>
      <w:r w:rsidRPr="00DF527E">
        <w:rPr>
          <w:rFonts w:ascii="Verdana" w:hAnsi="Verdana"/>
          <w:sz w:val="20"/>
          <w:szCs w:val="20"/>
        </w:rPr>
        <w:tab/>
      </w:r>
      <w:r w:rsidR="00573BA6" w:rsidRPr="00DF527E">
        <w:rPr>
          <w:rFonts w:ascii="Verdana" w:hAnsi="Verdana"/>
          <w:sz w:val="20"/>
          <w:szCs w:val="20"/>
        </w:rPr>
        <w:t xml:space="preserve">Niedopuszczalny jest ruch pojazdów i maszyn budowlanych bezpośrednio po ułożonej geowłókninie. </w:t>
      </w:r>
    </w:p>
    <w:p w14:paraId="4AB2CFC3" w14:textId="01B5245C" w:rsidR="00573BA6" w:rsidRPr="00017398" w:rsidRDefault="005456EB" w:rsidP="00CF57A6">
      <w:pPr>
        <w:pStyle w:val="Nagwek2"/>
        <w:tabs>
          <w:tab w:val="clear" w:pos="747"/>
          <w:tab w:val="clear" w:pos="927"/>
          <w:tab w:val="clear" w:pos="974"/>
          <w:tab w:val="clear" w:pos="1620"/>
          <w:tab w:val="clear" w:pos="2676"/>
        </w:tabs>
        <w:spacing w:before="0" w:line="276" w:lineRule="auto"/>
        <w:ind w:left="709" w:hanging="709"/>
        <w:rPr>
          <w:rFonts w:ascii="Verdana" w:hAnsi="Verdana" w:cs="Times New Roman"/>
          <w:sz w:val="20"/>
          <w:szCs w:val="20"/>
        </w:rPr>
      </w:pPr>
      <w:bookmarkStart w:id="137" w:name="_Toc64297226"/>
      <w:bookmarkStart w:id="138" w:name="_Toc64386769"/>
      <w:r w:rsidRPr="00017398">
        <w:rPr>
          <w:rFonts w:ascii="Verdana" w:hAnsi="Verdana" w:cs="Times New Roman"/>
          <w:sz w:val="20"/>
          <w:szCs w:val="20"/>
        </w:rPr>
        <w:t>5.5.</w:t>
      </w:r>
      <w:r w:rsidRPr="00017398">
        <w:rPr>
          <w:rFonts w:ascii="Verdana" w:hAnsi="Verdana" w:cs="Times New Roman"/>
          <w:sz w:val="20"/>
          <w:szCs w:val="20"/>
        </w:rPr>
        <w:tab/>
      </w:r>
      <w:r w:rsidR="00573BA6" w:rsidRPr="00017398">
        <w:rPr>
          <w:rFonts w:ascii="Verdana" w:hAnsi="Verdana" w:cs="Times New Roman"/>
          <w:sz w:val="20"/>
          <w:szCs w:val="20"/>
        </w:rPr>
        <w:t>Roboty wykończeniowe</w:t>
      </w:r>
      <w:bookmarkEnd w:id="137"/>
      <w:bookmarkEnd w:id="138"/>
    </w:p>
    <w:p w14:paraId="2FA9D38D" w14:textId="52E8AAC9" w:rsidR="0089612F" w:rsidRPr="00DF527E" w:rsidRDefault="006E6769" w:rsidP="00CF57A6">
      <w:pPr>
        <w:spacing w:after="100" w:afterAutospacing="1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5.5.1.</w:t>
      </w:r>
      <w:r w:rsidRPr="00DF527E">
        <w:rPr>
          <w:rFonts w:ascii="Verdana" w:hAnsi="Verdana"/>
          <w:sz w:val="20"/>
          <w:szCs w:val="20"/>
        </w:rPr>
        <w:tab/>
      </w:r>
      <w:r w:rsidR="00573BA6" w:rsidRPr="00DF527E">
        <w:rPr>
          <w:rFonts w:ascii="Verdana" w:hAnsi="Verdana"/>
          <w:sz w:val="20"/>
          <w:szCs w:val="20"/>
        </w:rPr>
        <w:t xml:space="preserve">Roboty wykończeniowe powinny być zgodne z dokumentacją projektową i </w:t>
      </w:r>
      <w:r w:rsidR="00334C67" w:rsidRPr="00DF527E">
        <w:rPr>
          <w:rFonts w:ascii="Verdana" w:hAnsi="Verdana"/>
          <w:sz w:val="20"/>
          <w:szCs w:val="20"/>
        </w:rPr>
        <w:t>WWiORB</w:t>
      </w:r>
      <w:r w:rsidR="00573BA6" w:rsidRPr="00DF527E">
        <w:rPr>
          <w:rFonts w:ascii="Verdana" w:hAnsi="Verdana"/>
          <w:sz w:val="20"/>
          <w:szCs w:val="20"/>
        </w:rPr>
        <w:t xml:space="preserve">. </w:t>
      </w:r>
    </w:p>
    <w:p w14:paraId="48D955DD" w14:textId="209939BA" w:rsidR="00573BA6" w:rsidRPr="00DF527E" w:rsidRDefault="006E6769" w:rsidP="00CF57A6">
      <w:pPr>
        <w:spacing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5.5.2.</w:t>
      </w:r>
      <w:r w:rsidRPr="00DF527E">
        <w:rPr>
          <w:rFonts w:ascii="Verdana" w:hAnsi="Verdana"/>
          <w:sz w:val="20"/>
          <w:szCs w:val="20"/>
        </w:rPr>
        <w:tab/>
      </w:r>
      <w:r w:rsidR="00573BA6" w:rsidRPr="00DF527E">
        <w:rPr>
          <w:rFonts w:ascii="Verdana" w:hAnsi="Verdana"/>
          <w:sz w:val="20"/>
          <w:szCs w:val="20"/>
        </w:rPr>
        <w:t xml:space="preserve">Do robót wykończeniowych należą prace związane z dostosowaniem wykonanych robót </w:t>
      </w:r>
      <w:r w:rsidR="00334C67" w:rsidRPr="00DF527E">
        <w:rPr>
          <w:rFonts w:ascii="Verdana" w:hAnsi="Verdana"/>
          <w:sz w:val="20"/>
          <w:szCs w:val="20"/>
        </w:rPr>
        <w:br/>
      </w:r>
      <w:r w:rsidR="00573BA6" w:rsidRPr="00DF527E">
        <w:rPr>
          <w:rFonts w:ascii="Verdana" w:hAnsi="Verdana"/>
          <w:sz w:val="20"/>
          <w:szCs w:val="20"/>
        </w:rPr>
        <w:t>do istniejących warunków terenowych, takie jak:</w:t>
      </w:r>
    </w:p>
    <w:p w14:paraId="54BFD9F3" w14:textId="3EEA64E7" w:rsidR="00573BA6" w:rsidRPr="00DF527E" w:rsidRDefault="00573BA6" w:rsidP="00CF57A6">
      <w:pPr>
        <w:pStyle w:val="Akapitzlist"/>
        <w:numPr>
          <w:ilvl w:val="0"/>
          <w:numId w:val="75"/>
        </w:numPr>
        <w:spacing w:after="100" w:afterAutospacing="1"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 xml:space="preserve">odtworzenie przeszkód czasowo usuniętych, </w:t>
      </w:r>
    </w:p>
    <w:p w14:paraId="5F1910DF" w14:textId="7CE9326A" w:rsidR="00573BA6" w:rsidRPr="00DF527E" w:rsidRDefault="00573BA6" w:rsidP="00CF57A6">
      <w:pPr>
        <w:pStyle w:val="Akapitzlist"/>
        <w:numPr>
          <w:ilvl w:val="0"/>
          <w:numId w:val="75"/>
        </w:numPr>
        <w:spacing w:after="100" w:afterAutospacing="1"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 xml:space="preserve">niezbędne uzupełnienia zniszczonych w czasie robót elementów robót,  </w:t>
      </w:r>
    </w:p>
    <w:p w14:paraId="5FA933CB" w14:textId="557C2A1A" w:rsidR="00573BA6" w:rsidRPr="00DF527E" w:rsidRDefault="00573BA6" w:rsidP="00CF57A6">
      <w:pPr>
        <w:pStyle w:val="Akapitzlist"/>
        <w:numPr>
          <w:ilvl w:val="0"/>
          <w:numId w:val="75"/>
        </w:numPr>
        <w:spacing w:after="100" w:afterAutospacing="1"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roboty porządkujące otoczenie terenu robót.</w:t>
      </w:r>
    </w:p>
    <w:p w14:paraId="7934EB74" w14:textId="0A15095F" w:rsidR="00573BA6" w:rsidRPr="00017398" w:rsidRDefault="005456EB" w:rsidP="00CF57A6">
      <w:pPr>
        <w:pStyle w:val="Nagwek1"/>
        <w:tabs>
          <w:tab w:val="clear" w:pos="757"/>
          <w:tab w:val="clear" w:pos="927"/>
          <w:tab w:val="clear" w:pos="1117"/>
          <w:tab w:val="clear" w:pos="1154"/>
          <w:tab w:val="clear" w:pos="2136"/>
        </w:tabs>
        <w:spacing w:line="276" w:lineRule="auto"/>
        <w:ind w:left="709" w:hanging="709"/>
        <w:jc w:val="both"/>
        <w:rPr>
          <w:rFonts w:ascii="Verdana" w:hAnsi="Verdana" w:cs="Times New Roman"/>
          <w:sz w:val="20"/>
          <w:szCs w:val="20"/>
        </w:rPr>
      </w:pPr>
      <w:bookmarkStart w:id="139" w:name="_Toc424534470"/>
      <w:bookmarkStart w:id="140" w:name="_Toc46644001"/>
      <w:bookmarkStart w:id="141" w:name="_Toc51995834"/>
      <w:bookmarkStart w:id="142" w:name="_Toc70745916"/>
      <w:bookmarkStart w:id="143" w:name="_Toc113338102"/>
      <w:bookmarkStart w:id="144" w:name="_Toc120590626"/>
      <w:bookmarkStart w:id="145" w:name="_Toc138042850"/>
      <w:bookmarkStart w:id="146" w:name="_Toc250368196"/>
      <w:bookmarkStart w:id="147" w:name="_Toc259778059"/>
      <w:bookmarkStart w:id="148" w:name="_Toc266273515"/>
      <w:bookmarkStart w:id="149" w:name="_Toc64297227"/>
      <w:bookmarkStart w:id="150" w:name="_Toc64386770"/>
      <w:r w:rsidRPr="00017398">
        <w:rPr>
          <w:rFonts w:ascii="Verdana" w:hAnsi="Verdana" w:cs="Times New Roman"/>
          <w:sz w:val="20"/>
          <w:szCs w:val="20"/>
        </w:rPr>
        <w:t>6.</w:t>
      </w:r>
      <w:r w:rsidRPr="00017398">
        <w:rPr>
          <w:rFonts w:ascii="Verdana" w:hAnsi="Verdana" w:cs="Times New Roman"/>
          <w:sz w:val="20"/>
          <w:szCs w:val="20"/>
        </w:rPr>
        <w:tab/>
      </w:r>
      <w:r w:rsidR="00573BA6" w:rsidRPr="00017398">
        <w:rPr>
          <w:rFonts w:ascii="Verdana" w:hAnsi="Verdana" w:cs="Times New Roman"/>
          <w:sz w:val="20"/>
          <w:szCs w:val="20"/>
        </w:rPr>
        <w:t>KONTROLA JAKOŚCI ROBÓT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14:paraId="509C3313" w14:textId="5DF91063" w:rsidR="0081712C" w:rsidRPr="00017398" w:rsidRDefault="0081712C" w:rsidP="00DE058D">
      <w:pPr>
        <w:pStyle w:val="Akapitzlist"/>
        <w:keepNext/>
        <w:keepLines/>
        <w:numPr>
          <w:ilvl w:val="1"/>
          <w:numId w:val="84"/>
        </w:numPr>
        <w:autoSpaceDN/>
        <w:spacing w:before="120" w:after="120" w:line="276" w:lineRule="auto"/>
        <w:ind w:left="709" w:hanging="709"/>
        <w:textAlignment w:val="auto"/>
        <w:outlineLvl w:val="1"/>
        <w:rPr>
          <w:rFonts w:ascii="Verdana" w:hAnsi="Verdana"/>
          <w:b/>
          <w:bCs/>
          <w:kern w:val="0"/>
          <w:sz w:val="20"/>
          <w:szCs w:val="26"/>
        </w:rPr>
      </w:pPr>
      <w:bookmarkStart w:id="151" w:name="_Toc7174883"/>
      <w:bookmarkStart w:id="152" w:name="_Toc64297228"/>
      <w:bookmarkStart w:id="153" w:name="_Toc64386771"/>
      <w:r w:rsidRPr="00017398">
        <w:rPr>
          <w:rFonts w:ascii="Verdana" w:hAnsi="Verdana"/>
          <w:b/>
          <w:bCs/>
          <w:kern w:val="0"/>
          <w:sz w:val="20"/>
          <w:szCs w:val="26"/>
        </w:rPr>
        <w:t>Ogólne wymagania dotyczące kontroli jakości robót</w:t>
      </w:r>
      <w:bookmarkEnd w:id="151"/>
      <w:bookmarkEnd w:id="152"/>
      <w:bookmarkEnd w:id="153"/>
    </w:p>
    <w:p w14:paraId="13603DCA" w14:textId="77777777" w:rsidR="0081712C" w:rsidRPr="00DF527E" w:rsidRDefault="0081712C" w:rsidP="0081712C">
      <w:pPr>
        <w:widowControl/>
        <w:suppressAutoHyphens w:val="0"/>
        <w:autoSpaceDN/>
        <w:spacing w:before="120" w:after="120" w:line="276" w:lineRule="auto"/>
        <w:jc w:val="both"/>
        <w:textAlignment w:val="auto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DF527E">
        <w:rPr>
          <w:rFonts w:ascii="Verdana" w:eastAsia="Calibri" w:hAnsi="Verdana"/>
          <w:kern w:val="0"/>
          <w:sz w:val="20"/>
          <w:szCs w:val="20"/>
          <w:lang w:eastAsia="en-US"/>
        </w:rPr>
        <w:t>Ogólne zasady kontroli jakości robót podano w D-M.00.00.00. "Wymagania ogólne"</w:t>
      </w:r>
    </w:p>
    <w:p w14:paraId="249F7F27" w14:textId="77777777" w:rsidR="0081712C" w:rsidRPr="00DF527E" w:rsidRDefault="0081712C" w:rsidP="0081712C">
      <w:pPr>
        <w:widowControl/>
        <w:suppressAutoHyphens w:val="0"/>
        <w:autoSpaceDN/>
        <w:spacing w:before="120" w:after="120" w:line="276" w:lineRule="auto"/>
        <w:jc w:val="both"/>
        <w:textAlignment w:val="auto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DF527E">
        <w:rPr>
          <w:rFonts w:ascii="Verdana" w:eastAsia="Calibri" w:hAnsi="Verdana"/>
          <w:kern w:val="0"/>
          <w:sz w:val="20"/>
          <w:szCs w:val="20"/>
          <w:lang w:eastAsia="en-US"/>
        </w:rPr>
        <w:t>Badania i pomiary dzielą się na:</w:t>
      </w:r>
    </w:p>
    <w:p w14:paraId="15DDB757" w14:textId="77777777" w:rsidR="0081712C" w:rsidRPr="00DF527E" w:rsidRDefault="0081712C" w:rsidP="00DE058D">
      <w:pPr>
        <w:widowControl/>
        <w:numPr>
          <w:ilvl w:val="0"/>
          <w:numId w:val="82"/>
        </w:numPr>
        <w:suppressAutoHyphens w:val="0"/>
        <w:autoSpaceDN/>
        <w:spacing w:before="120" w:after="120" w:line="276" w:lineRule="auto"/>
        <w:jc w:val="both"/>
        <w:textAlignment w:val="auto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DF527E">
        <w:rPr>
          <w:rFonts w:ascii="Verdana" w:eastAsia="Calibri" w:hAnsi="Verdana"/>
          <w:kern w:val="0"/>
          <w:sz w:val="20"/>
          <w:szCs w:val="20"/>
          <w:lang w:eastAsia="en-US"/>
        </w:rPr>
        <w:t>badania i pomiary Wykonawcy – w ramach własnego nadzoru</w:t>
      </w:r>
    </w:p>
    <w:p w14:paraId="75CF329C" w14:textId="77777777" w:rsidR="0081712C" w:rsidRPr="00DF527E" w:rsidRDefault="0081712C" w:rsidP="00DE058D">
      <w:pPr>
        <w:widowControl/>
        <w:numPr>
          <w:ilvl w:val="0"/>
          <w:numId w:val="82"/>
        </w:numPr>
        <w:suppressAutoHyphens w:val="0"/>
        <w:autoSpaceDN/>
        <w:spacing w:before="120" w:after="120" w:line="276" w:lineRule="auto"/>
        <w:jc w:val="both"/>
        <w:textAlignment w:val="auto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DF527E">
        <w:rPr>
          <w:rFonts w:ascii="Verdana" w:eastAsia="Calibri" w:hAnsi="Verdana"/>
          <w:kern w:val="0"/>
          <w:sz w:val="20"/>
          <w:szCs w:val="20"/>
          <w:lang w:eastAsia="en-US"/>
        </w:rPr>
        <w:t>badania i pomiary kontrolne – w ramach nadzoru Zamawiającego.</w:t>
      </w:r>
    </w:p>
    <w:p w14:paraId="28D578BE" w14:textId="648B4901" w:rsidR="0081712C" w:rsidRPr="00DF527E" w:rsidRDefault="0081712C" w:rsidP="0081712C">
      <w:pPr>
        <w:widowControl/>
        <w:suppressAutoHyphens w:val="0"/>
        <w:autoSpaceDN/>
        <w:spacing w:before="120" w:after="120" w:line="276" w:lineRule="auto"/>
        <w:jc w:val="both"/>
        <w:textAlignment w:val="auto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DF527E">
        <w:rPr>
          <w:rFonts w:ascii="Verdana" w:eastAsia="Calibri" w:hAnsi="Verdana"/>
          <w:kern w:val="0"/>
          <w:sz w:val="20"/>
          <w:szCs w:val="20"/>
          <w:lang w:eastAsia="en-US"/>
        </w:rPr>
        <w:t xml:space="preserve">W uzasadnionych przypadkach w ramach badań i pomiarów kontrolnych dopuszcza się wykonanie badań i pomiarów kontrolnych dodatkowych </w:t>
      </w:r>
      <w:del w:id="154" w:author="Rak Bartosz" w:date="2021-02-15T16:20:00Z">
        <w:r w:rsidRPr="00DF527E" w:rsidDel="00017398">
          <w:rPr>
            <w:rFonts w:ascii="Verdana" w:eastAsia="Calibri" w:hAnsi="Verdana"/>
            <w:kern w:val="0"/>
            <w:sz w:val="20"/>
            <w:szCs w:val="20"/>
            <w:lang w:eastAsia="en-US"/>
          </w:rPr>
          <w:delText>i/</w:delText>
        </w:r>
      </w:del>
      <w:r w:rsidRPr="00DF527E">
        <w:rPr>
          <w:rFonts w:ascii="Verdana" w:eastAsia="Calibri" w:hAnsi="Verdana"/>
          <w:kern w:val="0"/>
          <w:sz w:val="20"/>
          <w:szCs w:val="20"/>
          <w:lang w:eastAsia="en-US"/>
        </w:rPr>
        <w:t>lub badań i pomiarów arbitrażowych.</w:t>
      </w:r>
    </w:p>
    <w:p w14:paraId="2085E46C" w14:textId="77777777" w:rsidR="0081712C" w:rsidRPr="00DF527E" w:rsidRDefault="0081712C" w:rsidP="0081712C">
      <w:pPr>
        <w:widowControl/>
        <w:suppressAutoHyphens w:val="0"/>
        <w:autoSpaceDN/>
        <w:spacing w:before="120" w:after="120" w:line="276" w:lineRule="auto"/>
        <w:jc w:val="both"/>
        <w:textAlignment w:val="auto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DF527E">
        <w:rPr>
          <w:rFonts w:ascii="Verdana" w:eastAsia="Calibri" w:hAnsi="Verdana"/>
          <w:kern w:val="0"/>
          <w:sz w:val="20"/>
          <w:szCs w:val="20"/>
          <w:lang w:eastAsia="en-US"/>
        </w:rPr>
        <w:t>Badania obejmują:</w:t>
      </w:r>
    </w:p>
    <w:p w14:paraId="4B98BD14" w14:textId="77777777" w:rsidR="0081712C" w:rsidRPr="00DF527E" w:rsidRDefault="0081712C" w:rsidP="00DE058D">
      <w:pPr>
        <w:widowControl/>
        <w:numPr>
          <w:ilvl w:val="0"/>
          <w:numId w:val="83"/>
        </w:numPr>
        <w:suppressAutoHyphens w:val="0"/>
        <w:autoSpaceDN/>
        <w:spacing w:before="120" w:after="120" w:line="276" w:lineRule="auto"/>
        <w:jc w:val="both"/>
        <w:textAlignment w:val="auto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DF527E">
        <w:rPr>
          <w:rFonts w:ascii="Verdana" w:eastAsia="Calibri" w:hAnsi="Verdana"/>
          <w:kern w:val="0"/>
          <w:sz w:val="20"/>
          <w:szCs w:val="20"/>
          <w:lang w:eastAsia="en-US"/>
        </w:rPr>
        <w:t>pobranie próbek,</w:t>
      </w:r>
    </w:p>
    <w:p w14:paraId="3D9A8ACC" w14:textId="77777777" w:rsidR="0081712C" w:rsidRPr="00DF527E" w:rsidRDefault="0081712C" w:rsidP="00DE058D">
      <w:pPr>
        <w:widowControl/>
        <w:numPr>
          <w:ilvl w:val="0"/>
          <w:numId w:val="83"/>
        </w:numPr>
        <w:suppressAutoHyphens w:val="0"/>
        <w:autoSpaceDN/>
        <w:spacing w:before="120" w:after="120" w:line="276" w:lineRule="auto"/>
        <w:jc w:val="both"/>
        <w:textAlignment w:val="auto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DF527E">
        <w:rPr>
          <w:rFonts w:ascii="Verdana" w:eastAsia="Calibri" w:hAnsi="Verdana"/>
          <w:kern w:val="0"/>
          <w:sz w:val="20"/>
          <w:szCs w:val="20"/>
          <w:lang w:eastAsia="en-US"/>
        </w:rPr>
        <w:t>zapakowanie próbek do wysyłki,</w:t>
      </w:r>
    </w:p>
    <w:p w14:paraId="6CCB887A" w14:textId="77777777" w:rsidR="0081712C" w:rsidRPr="00DF527E" w:rsidRDefault="0081712C" w:rsidP="00DE058D">
      <w:pPr>
        <w:widowControl/>
        <w:numPr>
          <w:ilvl w:val="0"/>
          <w:numId w:val="83"/>
        </w:numPr>
        <w:suppressAutoHyphens w:val="0"/>
        <w:autoSpaceDN/>
        <w:spacing w:before="120" w:after="120" w:line="276" w:lineRule="auto"/>
        <w:jc w:val="both"/>
        <w:textAlignment w:val="auto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DF527E">
        <w:rPr>
          <w:rFonts w:ascii="Verdana" w:eastAsia="Calibri" w:hAnsi="Verdana"/>
          <w:kern w:val="0"/>
          <w:sz w:val="20"/>
          <w:szCs w:val="20"/>
          <w:lang w:eastAsia="en-US"/>
        </w:rPr>
        <w:t>transport próbek z miejsca pobrania do placówki wykonującej badania,</w:t>
      </w:r>
    </w:p>
    <w:p w14:paraId="573F9E64" w14:textId="77777777" w:rsidR="0081712C" w:rsidRPr="00DF527E" w:rsidRDefault="0081712C" w:rsidP="00DE058D">
      <w:pPr>
        <w:widowControl/>
        <w:numPr>
          <w:ilvl w:val="0"/>
          <w:numId w:val="83"/>
        </w:numPr>
        <w:suppressAutoHyphens w:val="0"/>
        <w:autoSpaceDN/>
        <w:spacing w:before="120" w:after="120" w:line="276" w:lineRule="auto"/>
        <w:jc w:val="both"/>
        <w:textAlignment w:val="auto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DF527E">
        <w:rPr>
          <w:rFonts w:ascii="Verdana" w:eastAsia="Calibri" w:hAnsi="Verdana"/>
          <w:kern w:val="0"/>
          <w:sz w:val="20"/>
          <w:szCs w:val="20"/>
          <w:lang w:eastAsia="en-US"/>
        </w:rPr>
        <w:t>przeprowadzenie badania,</w:t>
      </w:r>
    </w:p>
    <w:p w14:paraId="3EAC35B9" w14:textId="77777777" w:rsidR="0081712C" w:rsidRPr="00DF527E" w:rsidRDefault="0081712C" w:rsidP="00DE058D">
      <w:pPr>
        <w:widowControl/>
        <w:numPr>
          <w:ilvl w:val="0"/>
          <w:numId w:val="83"/>
        </w:numPr>
        <w:suppressAutoHyphens w:val="0"/>
        <w:autoSpaceDN/>
        <w:spacing w:before="120" w:after="120" w:line="276" w:lineRule="auto"/>
        <w:jc w:val="both"/>
        <w:textAlignment w:val="auto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DF527E">
        <w:rPr>
          <w:rFonts w:ascii="Verdana" w:eastAsia="Calibri" w:hAnsi="Verdana"/>
          <w:kern w:val="0"/>
          <w:sz w:val="20"/>
          <w:szCs w:val="20"/>
          <w:lang w:eastAsia="en-US"/>
        </w:rPr>
        <w:t xml:space="preserve">sprawozdanie z badań. </w:t>
      </w:r>
    </w:p>
    <w:p w14:paraId="6F95DA6A" w14:textId="48CB38E5" w:rsidR="0081712C" w:rsidRPr="00DF527E" w:rsidRDefault="0081712C" w:rsidP="0081712C">
      <w:pPr>
        <w:widowControl/>
        <w:suppressAutoHyphens w:val="0"/>
        <w:autoSpaceDN/>
        <w:spacing w:before="120" w:after="120" w:line="276" w:lineRule="auto"/>
        <w:jc w:val="both"/>
        <w:textAlignment w:val="auto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DF527E">
        <w:rPr>
          <w:rFonts w:ascii="Verdana" w:eastAsia="Calibri" w:hAnsi="Verdana"/>
          <w:kern w:val="0"/>
          <w:sz w:val="20"/>
          <w:szCs w:val="20"/>
          <w:lang w:eastAsia="en-US"/>
        </w:rPr>
        <w:t>Pomiary obejmują terenową weryfikację cech nawierzchni.</w:t>
      </w:r>
    </w:p>
    <w:p w14:paraId="62E8F709" w14:textId="7F166A3E" w:rsidR="0081712C" w:rsidRDefault="0081712C" w:rsidP="003461B9">
      <w:pPr>
        <w:keepNext/>
        <w:keepLines/>
        <w:widowControl/>
        <w:numPr>
          <w:ilvl w:val="1"/>
          <w:numId w:val="84"/>
        </w:numPr>
        <w:suppressAutoHyphens w:val="0"/>
        <w:autoSpaceDN/>
        <w:spacing w:before="120" w:after="120" w:line="276" w:lineRule="auto"/>
        <w:ind w:left="567" w:hanging="567"/>
        <w:textAlignment w:val="auto"/>
        <w:outlineLvl w:val="1"/>
        <w:rPr>
          <w:rFonts w:ascii="Verdana" w:hAnsi="Verdana"/>
          <w:b/>
          <w:bCs/>
          <w:kern w:val="0"/>
          <w:sz w:val="20"/>
          <w:szCs w:val="26"/>
          <w:lang w:eastAsia="en-US"/>
        </w:rPr>
      </w:pPr>
      <w:bookmarkStart w:id="155" w:name="_Toc7174884"/>
      <w:bookmarkStart w:id="156" w:name="_Toc64297229"/>
      <w:bookmarkStart w:id="157" w:name="_Toc64386772"/>
      <w:r w:rsidRPr="003461B9">
        <w:rPr>
          <w:rFonts w:ascii="Verdana" w:hAnsi="Verdana"/>
          <w:b/>
          <w:bCs/>
          <w:kern w:val="0"/>
          <w:sz w:val="20"/>
          <w:szCs w:val="26"/>
        </w:rPr>
        <w:t>Badania i pomiary Wykonawcy</w:t>
      </w:r>
      <w:bookmarkEnd w:id="155"/>
      <w:bookmarkEnd w:id="156"/>
      <w:ins w:id="158" w:author="Rak Bartosz" w:date="2021-02-15T16:20:00Z">
        <w:r w:rsidR="0043013B" w:rsidRPr="003461B9">
          <w:rPr>
            <w:rFonts w:ascii="Verdana" w:hAnsi="Verdana"/>
            <w:b/>
            <w:bCs/>
            <w:kern w:val="0"/>
            <w:sz w:val="20"/>
            <w:szCs w:val="26"/>
          </w:rPr>
          <w:t xml:space="preserve"> - zgodnie z D-M-00.00.00 „Wymagania ogólne”</w:t>
        </w:r>
      </w:ins>
      <w:bookmarkEnd w:id="157"/>
    </w:p>
    <w:p w14:paraId="063ADDC6" w14:textId="3AF91D8A" w:rsidR="003461B9" w:rsidRPr="003461B9" w:rsidDel="003461B9" w:rsidRDefault="003461B9" w:rsidP="003461B9">
      <w:pPr>
        <w:rPr>
          <w:del w:id="159" w:author="Rak Bartosz" w:date="2021-02-16T16:51:00Z"/>
          <w:rFonts w:ascii="Verdana" w:hAnsi="Verdana"/>
          <w:sz w:val="20"/>
          <w:szCs w:val="20"/>
          <w:lang w:eastAsia="en-US"/>
        </w:rPr>
      </w:pPr>
      <w:del w:id="160" w:author="Rak Bartosz" w:date="2021-02-16T16:51:00Z">
        <w:r w:rsidRPr="003461B9" w:rsidDel="003461B9">
          <w:rPr>
            <w:rFonts w:ascii="Verdana" w:hAnsi="Verdana"/>
            <w:sz w:val="20"/>
            <w:szCs w:val="20"/>
            <w:lang w:eastAsia="en-US"/>
          </w:rPr>
          <w:delText xml:space="preserve">Wykonawca jest zobowiązany do przeprowadzania na bieżąco badań i pomiarów w celu sprawdzania czy jakość wykonanych Robót jest zgodna z postawionymi wymaganiami. </w:delText>
        </w:r>
        <w:bookmarkStart w:id="161" w:name="_Toc64386773"/>
        <w:bookmarkEnd w:id="161"/>
      </w:del>
    </w:p>
    <w:p w14:paraId="7237E8A8" w14:textId="6637D174" w:rsidR="003461B9" w:rsidRPr="003461B9" w:rsidDel="003461B9" w:rsidRDefault="003461B9" w:rsidP="003461B9">
      <w:pPr>
        <w:rPr>
          <w:del w:id="162" w:author="Rak Bartosz" w:date="2021-02-16T16:51:00Z"/>
          <w:rFonts w:ascii="Verdana" w:hAnsi="Verdana"/>
          <w:sz w:val="20"/>
          <w:szCs w:val="20"/>
          <w:lang w:eastAsia="en-US"/>
        </w:rPr>
      </w:pPr>
      <w:del w:id="163" w:author="Rak Bartosz" w:date="2021-02-16T16:51:00Z">
        <w:r w:rsidRPr="003461B9" w:rsidDel="003461B9">
          <w:rPr>
            <w:rFonts w:ascii="Verdana" w:hAnsi="Verdana"/>
            <w:sz w:val="20"/>
            <w:szCs w:val="20"/>
            <w:lang w:eastAsia="en-US"/>
          </w:rPr>
          <w:delText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WWiORB. Wyniki badań będą dokumentowane i archiwizowane przez Wykonawcę. Wyniki badań Wykonawca jest zobowiązany przekazywać Inżynierowi/Inspektorowi Nadzoru/Zamawiającemu.</w:delText>
        </w:r>
        <w:bookmarkStart w:id="164" w:name="_Toc64386774"/>
        <w:bookmarkEnd w:id="164"/>
      </w:del>
    </w:p>
    <w:p w14:paraId="1E1BEF14" w14:textId="7586CC80" w:rsidR="003461B9" w:rsidRPr="003461B9" w:rsidDel="003461B9" w:rsidRDefault="003461B9" w:rsidP="003461B9">
      <w:pPr>
        <w:rPr>
          <w:del w:id="165" w:author="Rak Bartosz" w:date="2021-02-16T16:51:00Z"/>
          <w:lang w:eastAsia="en-US"/>
        </w:rPr>
      </w:pPr>
      <w:bookmarkStart w:id="166" w:name="_Toc64386775"/>
      <w:bookmarkEnd w:id="166"/>
    </w:p>
    <w:p w14:paraId="65E77B67" w14:textId="74D29009" w:rsidR="0081712C" w:rsidRDefault="0081712C" w:rsidP="000D4620">
      <w:pPr>
        <w:keepNext/>
        <w:keepLines/>
        <w:widowControl/>
        <w:numPr>
          <w:ilvl w:val="1"/>
          <w:numId w:val="84"/>
        </w:numPr>
        <w:suppressAutoHyphens w:val="0"/>
        <w:autoSpaceDN/>
        <w:spacing w:before="120" w:after="120" w:line="276" w:lineRule="auto"/>
        <w:ind w:left="567" w:hanging="567"/>
        <w:textAlignment w:val="auto"/>
        <w:outlineLvl w:val="1"/>
        <w:rPr>
          <w:rFonts w:ascii="Verdana" w:hAnsi="Verdana"/>
          <w:b/>
          <w:bCs/>
          <w:kern w:val="0"/>
          <w:sz w:val="20"/>
          <w:szCs w:val="26"/>
          <w:lang w:eastAsia="en-US"/>
        </w:rPr>
      </w:pPr>
      <w:bookmarkStart w:id="167" w:name="_Toc7174885"/>
      <w:bookmarkStart w:id="168" w:name="_Toc64297230"/>
      <w:bookmarkStart w:id="169" w:name="_Toc64386776"/>
      <w:r w:rsidRPr="000D4620">
        <w:rPr>
          <w:rFonts w:ascii="Verdana" w:hAnsi="Verdana"/>
          <w:b/>
          <w:bCs/>
          <w:kern w:val="0"/>
          <w:sz w:val="20"/>
          <w:szCs w:val="26"/>
          <w:lang w:eastAsia="en-US"/>
        </w:rPr>
        <w:t>Badania i pomiary kontrolne</w:t>
      </w:r>
      <w:bookmarkEnd w:id="167"/>
      <w:bookmarkEnd w:id="168"/>
      <w:ins w:id="170" w:author="Rak Bartosz" w:date="2021-02-15T16:20:00Z">
        <w:r w:rsidR="00017398" w:rsidRPr="000D4620">
          <w:rPr>
            <w:rFonts w:ascii="Verdana" w:hAnsi="Verdana"/>
            <w:b/>
            <w:bCs/>
            <w:kern w:val="0"/>
            <w:sz w:val="20"/>
            <w:szCs w:val="26"/>
            <w:lang w:eastAsia="en-US"/>
          </w:rPr>
          <w:t xml:space="preserve"> - zgodnie z D-M-00.00.00 „Wymagania ogólne”</w:t>
        </w:r>
      </w:ins>
      <w:bookmarkEnd w:id="169"/>
    </w:p>
    <w:p w14:paraId="7C760AD6" w14:textId="673B0413" w:rsidR="0081712C" w:rsidRPr="00DF527E" w:rsidDel="00017398" w:rsidRDefault="0081712C" w:rsidP="0081712C">
      <w:pPr>
        <w:widowControl/>
        <w:suppressAutoHyphens w:val="0"/>
        <w:autoSpaceDN/>
        <w:spacing w:before="120" w:after="120" w:line="276" w:lineRule="auto"/>
        <w:jc w:val="both"/>
        <w:textAlignment w:val="auto"/>
        <w:rPr>
          <w:del w:id="171" w:author="Rak Bartosz" w:date="2021-02-15T16:21:00Z"/>
          <w:rFonts w:ascii="Verdana" w:eastAsia="Calibri" w:hAnsi="Verdana"/>
          <w:kern w:val="0"/>
          <w:sz w:val="20"/>
          <w:szCs w:val="20"/>
          <w:lang w:eastAsia="en-US"/>
        </w:rPr>
      </w:pPr>
      <w:del w:id="172" w:author="Rak Bartosz" w:date="2021-02-15T16:21:00Z">
        <w:r w:rsidRPr="00DF527E" w:rsidDel="00017398">
          <w:rPr>
            <w:rFonts w:ascii="Verdana" w:eastAsia="Calibri" w:hAnsi="Verdana"/>
            <w:kern w:val="0"/>
            <w:sz w:val="20"/>
            <w:szCs w:val="20"/>
            <w:lang w:eastAsia="en-US"/>
          </w:rPr>
          <w:delText xml:space="preserve">Badania i pomiary kontrolne są zlecane przez Inżyniera/Inspektora Nadzoru, a których celem jest sprawdzenie, czy jakość zastosowanych materiałów i wyrobów budowlanych (mieszanek mineralno-asfaltowych i ich składników, lepiszczy i materiałów do uszczelnień itp.) oraz gotowej warstwy (wbudowane warstwy asfaltowe, połączenia itp.) spełniają wymagania określone w kontrakcie.  </w:delText>
        </w:r>
        <w:bookmarkStart w:id="173" w:name="_Toc64298604"/>
        <w:bookmarkStart w:id="174" w:name="_Toc64386777"/>
        <w:bookmarkEnd w:id="173"/>
        <w:bookmarkEnd w:id="174"/>
      </w:del>
    </w:p>
    <w:p w14:paraId="578AAD93" w14:textId="6C9EB48E" w:rsidR="0081712C" w:rsidRPr="00DF527E" w:rsidDel="00017398" w:rsidRDefault="0081712C" w:rsidP="0081712C">
      <w:pPr>
        <w:widowControl/>
        <w:suppressAutoHyphens w:val="0"/>
        <w:autoSpaceDN/>
        <w:spacing w:before="120" w:after="120" w:line="276" w:lineRule="auto"/>
        <w:jc w:val="both"/>
        <w:textAlignment w:val="auto"/>
        <w:rPr>
          <w:del w:id="175" w:author="Rak Bartosz" w:date="2021-02-15T16:21:00Z"/>
          <w:rFonts w:ascii="Verdana" w:eastAsia="Calibri" w:hAnsi="Verdana"/>
          <w:kern w:val="0"/>
          <w:sz w:val="20"/>
          <w:szCs w:val="20"/>
          <w:lang w:eastAsia="en-US"/>
        </w:rPr>
      </w:pPr>
      <w:del w:id="176" w:author="Rak Bartosz" w:date="2021-02-15T16:21:00Z">
        <w:r w:rsidRPr="00DF527E" w:rsidDel="00017398">
          <w:rPr>
            <w:rFonts w:ascii="Verdana" w:eastAsia="Calibri" w:hAnsi="Verdana"/>
            <w:kern w:val="0"/>
            <w:sz w:val="20"/>
            <w:szCs w:val="20"/>
            <w:lang w:eastAsia="en-US"/>
          </w:rPr>
          <w:delText>Pobieraniem próbek, wykonaniem badań i pomiarów na miejscu budowy zajmuje się Laboratorium Zamawiającego/Inżynier/Inspektor Nadzoru przy udziale lub po poinformowaniu przedstawicieli Wykonawcy.</w:delText>
        </w:r>
        <w:r w:rsidRPr="00017398" w:rsidDel="00017398">
          <w:rPr>
            <w:rFonts w:ascii="Calibri" w:eastAsia="Calibri" w:hAnsi="Calibri"/>
            <w:kern w:val="0"/>
            <w:lang w:eastAsia="en-US"/>
          </w:rPr>
          <w:delText xml:space="preserve"> </w:delText>
        </w:r>
        <w:r w:rsidRPr="00DF527E" w:rsidDel="00017398">
          <w:rPr>
            <w:rFonts w:ascii="Verdana" w:eastAsia="Calibri" w:hAnsi="Verdana"/>
            <w:kern w:val="0"/>
            <w:sz w:val="20"/>
            <w:szCs w:val="20"/>
            <w:lang w:eastAsia="en-US"/>
          </w:rPr>
          <w:delText>Zamawiający decyduje o wyborze Laboratorium Zamawiającego.</w:delText>
        </w:r>
        <w:bookmarkStart w:id="177" w:name="_Toc64298605"/>
        <w:bookmarkStart w:id="178" w:name="_Toc64386778"/>
        <w:bookmarkEnd w:id="177"/>
        <w:bookmarkEnd w:id="178"/>
      </w:del>
    </w:p>
    <w:p w14:paraId="7E31C7BA" w14:textId="63A6D6AC" w:rsidR="0081712C" w:rsidRPr="00017398" w:rsidRDefault="0081712C" w:rsidP="00DE058D">
      <w:pPr>
        <w:keepNext/>
        <w:keepLines/>
        <w:widowControl/>
        <w:numPr>
          <w:ilvl w:val="1"/>
          <w:numId w:val="84"/>
        </w:numPr>
        <w:suppressAutoHyphens w:val="0"/>
        <w:autoSpaceDN/>
        <w:spacing w:before="120" w:after="120" w:line="276" w:lineRule="auto"/>
        <w:ind w:left="567" w:hanging="567"/>
        <w:textAlignment w:val="auto"/>
        <w:outlineLvl w:val="1"/>
        <w:rPr>
          <w:rFonts w:ascii="Verdana" w:hAnsi="Verdana"/>
          <w:b/>
          <w:bCs/>
          <w:kern w:val="0"/>
          <w:sz w:val="20"/>
          <w:szCs w:val="26"/>
          <w:lang w:eastAsia="en-US"/>
        </w:rPr>
      </w:pPr>
      <w:bookmarkStart w:id="179" w:name="_Toc7174886"/>
      <w:bookmarkStart w:id="180" w:name="_Toc64297231"/>
      <w:bookmarkStart w:id="181" w:name="_Toc64386779"/>
      <w:r w:rsidRPr="00017398">
        <w:rPr>
          <w:rFonts w:ascii="Verdana" w:hAnsi="Verdana"/>
          <w:b/>
          <w:bCs/>
          <w:kern w:val="0"/>
          <w:sz w:val="20"/>
          <w:szCs w:val="26"/>
          <w:lang w:eastAsia="en-US"/>
        </w:rPr>
        <w:t>Badania i pomiary kontrolne dodatkowe</w:t>
      </w:r>
      <w:bookmarkEnd w:id="179"/>
      <w:bookmarkEnd w:id="180"/>
      <w:ins w:id="182" w:author="Rak Bartosz" w:date="2021-02-15T16:21:00Z">
        <w:r w:rsidR="00017398" w:rsidRPr="00017398">
          <w:rPr>
            <w:rFonts w:ascii="Verdana" w:hAnsi="Verdana"/>
            <w:b/>
            <w:bCs/>
            <w:spacing w:val="-6"/>
            <w:kern w:val="0"/>
            <w:sz w:val="20"/>
            <w:szCs w:val="26"/>
            <w:lang w:eastAsia="en-US"/>
          </w:rPr>
          <w:t xml:space="preserve"> - zgodnie z D-M-00.00.00 „Wymagania ogólne”</w:t>
        </w:r>
      </w:ins>
      <w:bookmarkEnd w:id="181"/>
    </w:p>
    <w:p w14:paraId="56C816EA" w14:textId="1ECEA33A" w:rsidR="0081712C" w:rsidRPr="00DF527E" w:rsidDel="00017398" w:rsidRDefault="0081712C" w:rsidP="0081712C">
      <w:pPr>
        <w:widowControl/>
        <w:suppressAutoHyphens w:val="0"/>
        <w:autoSpaceDN/>
        <w:spacing w:before="120" w:after="120" w:line="276" w:lineRule="auto"/>
        <w:jc w:val="both"/>
        <w:textAlignment w:val="auto"/>
        <w:rPr>
          <w:del w:id="183" w:author="Rak Bartosz" w:date="2021-02-15T16:21:00Z"/>
          <w:rFonts w:ascii="Verdana" w:eastAsia="Calibri" w:hAnsi="Verdana"/>
          <w:kern w:val="0"/>
          <w:sz w:val="20"/>
          <w:szCs w:val="20"/>
          <w:lang w:eastAsia="en-US"/>
        </w:rPr>
      </w:pPr>
      <w:del w:id="184" w:author="Rak Bartosz" w:date="2021-02-15T16:21:00Z">
        <w:r w:rsidRPr="00DF527E" w:rsidDel="00017398">
          <w:rPr>
            <w:rFonts w:ascii="Verdana" w:eastAsia="Calibri" w:hAnsi="Verdana"/>
            <w:kern w:val="0"/>
            <w:sz w:val="20"/>
            <w:szCs w:val="20"/>
            <w:lang w:eastAsia="en-US"/>
          </w:rPr>
          <w:delText>W wypadku uznania, że jeden z wyników badań lub pomiarów kontrolnych nie jest reprezentatywny dla ocenianego odcinka budowy, strony kontraktu mogą wystąpić o przeprowadzenia badań lub pomiarów kontrolnych dodatkowych. Badania kontrolne dodatkowe są wykonywane przez Laboratorium Zamawiającego.</w:delText>
        </w:r>
        <w:bookmarkStart w:id="185" w:name="_Toc64298607"/>
        <w:bookmarkStart w:id="186" w:name="_Toc64386780"/>
        <w:bookmarkEnd w:id="185"/>
        <w:bookmarkEnd w:id="186"/>
      </w:del>
    </w:p>
    <w:p w14:paraId="55240206" w14:textId="6D62FAA6" w:rsidR="0081712C" w:rsidRPr="00DF527E" w:rsidDel="00017398" w:rsidRDefault="0081712C" w:rsidP="00AC3A39">
      <w:pPr>
        <w:widowControl/>
        <w:suppressAutoHyphens w:val="0"/>
        <w:autoSpaceDN/>
        <w:spacing w:before="120" w:after="120" w:line="276" w:lineRule="auto"/>
        <w:jc w:val="both"/>
        <w:textAlignment w:val="auto"/>
        <w:rPr>
          <w:del w:id="187" w:author="Rak Bartosz" w:date="2021-02-15T16:21:00Z"/>
          <w:rFonts w:ascii="Verdana" w:eastAsia="Calibri" w:hAnsi="Verdana"/>
          <w:kern w:val="0"/>
          <w:sz w:val="20"/>
          <w:szCs w:val="20"/>
          <w:lang w:eastAsia="en-US"/>
        </w:rPr>
      </w:pPr>
      <w:del w:id="188" w:author="Rak Bartosz" w:date="2021-02-15T16:21:00Z">
        <w:r w:rsidRPr="00DF527E" w:rsidDel="00017398">
          <w:rPr>
            <w:rFonts w:ascii="Verdana" w:eastAsia="Calibri" w:hAnsi="Verdana"/>
            <w:kern w:val="0"/>
            <w:sz w:val="20"/>
            <w:szCs w:val="20"/>
            <w:lang w:eastAsia="en-US"/>
          </w:rPr>
          <w:delText>Strony Kontraktu decydują wspólnie o miejscach pobierania próbek i wyznaczeniu odcinków częściowych ocenianego odcinka budowy tzn. dziennej działki roboczej. Jeżeli odcinek częściowy przyporządkowany do badań kontrolnych nie może być jednoznacznie i zgodnie wyznaczony, to odcinek ten nie powinien być mniejszy niż 20% ocenianego odcinka budowy.</w:delText>
        </w:r>
        <w:bookmarkStart w:id="189" w:name="_Toc64298608"/>
        <w:bookmarkStart w:id="190" w:name="_Toc64386781"/>
        <w:bookmarkEnd w:id="189"/>
        <w:bookmarkEnd w:id="190"/>
      </w:del>
    </w:p>
    <w:p w14:paraId="616E730C" w14:textId="05B485BE" w:rsidR="0081712C" w:rsidRPr="00017398" w:rsidRDefault="0081712C" w:rsidP="00DE058D">
      <w:pPr>
        <w:keepNext/>
        <w:keepLines/>
        <w:widowControl/>
        <w:numPr>
          <w:ilvl w:val="1"/>
          <w:numId w:val="84"/>
        </w:numPr>
        <w:suppressAutoHyphens w:val="0"/>
        <w:autoSpaceDN/>
        <w:spacing w:before="120" w:after="120" w:line="276" w:lineRule="auto"/>
        <w:ind w:left="567" w:hanging="567"/>
        <w:textAlignment w:val="auto"/>
        <w:outlineLvl w:val="1"/>
        <w:rPr>
          <w:rFonts w:ascii="Verdana" w:hAnsi="Verdana"/>
          <w:b/>
          <w:bCs/>
          <w:kern w:val="0"/>
          <w:sz w:val="20"/>
          <w:szCs w:val="26"/>
          <w:lang w:eastAsia="en-US"/>
        </w:rPr>
      </w:pPr>
      <w:bookmarkStart w:id="191" w:name="_Toc7174887"/>
      <w:bookmarkStart w:id="192" w:name="_Toc64297232"/>
      <w:bookmarkStart w:id="193" w:name="_Toc64386782"/>
      <w:r w:rsidRPr="00017398">
        <w:rPr>
          <w:rFonts w:ascii="Verdana" w:hAnsi="Verdana"/>
          <w:b/>
          <w:bCs/>
          <w:kern w:val="0"/>
          <w:sz w:val="20"/>
          <w:szCs w:val="26"/>
          <w:lang w:eastAsia="en-US"/>
        </w:rPr>
        <w:t>Badania i pomiary arbitrażowe</w:t>
      </w:r>
      <w:bookmarkEnd w:id="191"/>
      <w:bookmarkEnd w:id="192"/>
      <w:ins w:id="194" w:author="Rak Bartosz" w:date="2021-02-15T16:21:00Z">
        <w:r w:rsidR="00017398" w:rsidRPr="00017398">
          <w:rPr>
            <w:rFonts w:ascii="Verdana" w:hAnsi="Verdana"/>
            <w:b/>
            <w:bCs/>
            <w:spacing w:val="-6"/>
            <w:kern w:val="0"/>
            <w:sz w:val="20"/>
            <w:szCs w:val="26"/>
            <w:lang w:eastAsia="en-US"/>
          </w:rPr>
          <w:t xml:space="preserve"> - zgodnie z D-M-00.00.00 „Wymagania ogólne”</w:t>
        </w:r>
      </w:ins>
      <w:bookmarkEnd w:id="193"/>
    </w:p>
    <w:p w14:paraId="65408F83" w14:textId="6E3E5E96" w:rsidR="0081712C" w:rsidRPr="00DF527E" w:rsidDel="00017398" w:rsidRDefault="0081712C" w:rsidP="00AC3A39">
      <w:pPr>
        <w:widowControl/>
        <w:suppressAutoHyphens w:val="0"/>
        <w:autoSpaceDN/>
        <w:spacing w:before="120" w:after="120" w:line="276" w:lineRule="auto"/>
        <w:jc w:val="both"/>
        <w:textAlignment w:val="auto"/>
        <w:rPr>
          <w:del w:id="195" w:author="Rak Bartosz" w:date="2021-02-15T16:21:00Z"/>
          <w:rFonts w:ascii="Verdana" w:eastAsia="Calibri" w:hAnsi="Verdana"/>
          <w:kern w:val="0"/>
          <w:sz w:val="20"/>
          <w:szCs w:val="20"/>
          <w:lang w:eastAsia="en-US"/>
        </w:rPr>
      </w:pPr>
      <w:del w:id="196" w:author="Rak Bartosz" w:date="2021-02-15T16:21:00Z">
        <w:r w:rsidRPr="00DF527E" w:rsidDel="00017398">
          <w:rPr>
            <w:rFonts w:ascii="Verdana" w:eastAsia="Calibri" w:hAnsi="Verdana"/>
            <w:kern w:val="0"/>
            <w:sz w:val="20"/>
            <w:szCs w:val="20"/>
            <w:lang w:eastAsia="en-US"/>
          </w:rPr>
          <w:delText>Badania i pomiary arbitrażowe są powtórzeniem badań lub pomiarów kontrolnych i/lub kontrolnych dodatkowych, co do których istnieją uzasadnione wątpliwości ze strony Inżyniera/Inspektora Nadzoru, Zamawiającego lub Wykonawcy (np. na podstawie własnych badań).</w:delText>
        </w:r>
        <w:bookmarkStart w:id="197" w:name="_Toc64298610"/>
        <w:bookmarkStart w:id="198" w:name="_Toc64386783"/>
        <w:bookmarkEnd w:id="197"/>
        <w:bookmarkEnd w:id="198"/>
      </w:del>
    </w:p>
    <w:p w14:paraId="78CE93F7" w14:textId="6F541E7D" w:rsidR="0081712C" w:rsidRPr="00DF527E" w:rsidDel="00017398" w:rsidRDefault="0081712C" w:rsidP="00AC3A39">
      <w:pPr>
        <w:widowControl/>
        <w:suppressAutoHyphens w:val="0"/>
        <w:autoSpaceDN/>
        <w:spacing w:before="120" w:after="120" w:line="276" w:lineRule="auto"/>
        <w:jc w:val="both"/>
        <w:textAlignment w:val="auto"/>
        <w:rPr>
          <w:del w:id="199" w:author="Rak Bartosz" w:date="2021-02-15T16:21:00Z"/>
          <w:rFonts w:ascii="Verdana" w:eastAsia="Calibri" w:hAnsi="Verdana"/>
          <w:kern w:val="0"/>
          <w:sz w:val="20"/>
          <w:szCs w:val="20"/>
          <w:lang w:eastAsia="en-US"/>
        </w:rPr>
      </w:pPr>
      <w:del w:id="200" w:author="Rak Bartosz" w:date="2021-02-15T16:21:00Z">
        <w:r w:rsidRPr="00DF527E" w:rsidDel="00017398">
          <w:rPr>
            <w:rFonts w:ascii="Verdana" w:eastAsia="Calibri" w:hAnsi="Verdana"/>
            <w:kern w:val="0"/>
            <w:sz w:val="20"/>
            <w:szCs w:val="20"/>
            <w:lang w:eastAsia="en-US"/>
          </w:rPr>
          <w:delText>Badania i pomiary arbitrażowe wykonuje się na wniosek strony kontraktu. Badania i pomiary arbitrażowe wykonuje bezstronne, akredytowane laboratorium (w tym inne laboratorium GDDKiA), które nie wykonywało badań lub pomiarów kontrolnych, przy udziale lub po poinformowaniu przedstawicieli stron.</w:delText>
        </w:r>
        <w:bookmarkStart w:id="201" w:name="_Toc64298611"/>
        <w:bookmarkStart w:id="202" w:name="_Toc64386784"/>
        <w:bookmarkEnd w:id="201"/>
        <w:bookmarkEnd w:id="202"/>
      </w:del>
    </w:p>
    <w:p w14:paraId="280F62D8" w14:textId="65B014C4" w:rsidR="0081712C" w:rsidRPr="00DF527E" w:rsidDel="00017398" w:rsidRDefault="0081712C" w:rsidP="00AC3A39">
      <w:pPr>
        <w:widowControl/>
        <w:suppressAutoHyphens w:val="0"/>
        <w:autoSpaceDN/>
        <w:spacing w:before="120" w:after="120" w:line="276" w:lineRule="auto"/>
        <w:jc w:val="both"/>
        <w:textAlignment w:val="auto"/>
        <w:rPr>
          <w:del w:id="203" w:author="Rak Bartosz" w:date="2021-02-15T16:21:00Z"/>
          <w:rFonts w:ascii="Verdana" w:eastAsia="Calibri" w:hAnsi="Verdana"/>
          <w:kern w:val="0"/>
          <w:sz w:val="20"/>
          <w:szCs w:val="20"/>
          <w:lang w:eastAsia="en-US"/>
        </w:rPr>
      </w:pPr>
      <w:del w:id="204" w:author="Rak Bartosz" w:date="2021-02-15T16:21:00Z">
        <w:r w:rsidRPr="00DF527E" w:rsidDel="00017398">
          <w:rPr>
            <w:rFonts w:ascii="Verdana" w:eastAsia="Calibri" w:hAnsi="Verdana"/>
            <w:kern w:val="0"/>
            <w:sz w:val="20"/>
            <w:szCs w:val="20"/>
            <w:lang w:eastAsia="en-US"/>
          </w:rPr>
          <w:delText xml:space="preserve">W przypadku wniosku Wykonawcy zgodę na przeprowadzenie badań i pomiarów arbitrażowych wyraża Inżynier/Inspektor Nadzoru po wcześniejszej analizie zasadności wniosku. Zamawiający akceptuje laboratorium, które przeprowadzi badania lub pomiary arbitrażowe. </w:delText>
        </w:r>
        <w:bookmarkStart w:id="205" w:name="_Toc64298612"/>
        <w:bookmarkStart w:id="206" w:name="_Toc64386785"/>
        <w:bookmarkEnd w:id="205"/>
        <w:bookmarkEnd w:id="206"/>
      </w:del>
    </w:p>
    <w:p w14:paraId="6A833DE2" w14:textId="16D5B72E" w:rsidR="00573BA6" w:rsidRPr="00017398" w:rsidRDefault="00573BA6" w:rsidP="00DE058D">
      <w:pPr>
        <w:pStyle w:val="Nagwek2"/>
        <w:numPr>
          <w:ilvl w:val="1"/>
          <w:numId w:val="84"/>
        </w:numPr>
        <w:tabs>
          <w:tab w:val="clear" w:pos="747"/>
          <w:tab w:val="clear" w:pos="927"/>
          <w:tab w:val="clear" w:pos="974"/>
          <w:tab w:val="clear" w:pos="1620"/>
          <w:tab w:val="clear" w:pos="2676"/>
        </w:tabs>
        <w:spacing w:before="120" w:after="120" w:line="276" w:lineRule="auto"/>
        <w:ind w:left="567" w:hanging="567"/>
        <w:rPr>
          <w:rFonts w:ascii="Verdana" w:hAnsi="Verdana" w:cs="Times New Roman"/>
          <w:sz w:val="20"/>
          <w:szCs w:val="20"/>
        </w:rPr>
      </w:pPr>
      <w:bookmarkStart w:id="207" w:name="_Toc64297233"/>
      <w:bookmarkStart w:id="208" w:name="_Toc64386786"/>
      <w:r w:rsidRPr="00017398">
        <w:rPr>
          <w:rFonts w:ascii="Verdana" w:hAnsi="Verdana" w:cs="Times New Roman"/>
          <w:sz w:val="20"/>
          <w:szCs w:val="20"/>
        </w:rPr>
        <w:t>Badania przed przystąpieniem do robót</w:t>
      </w:r>
      <w:bookmarkEnd w:id="207"/>
      <w:ins w:id="209" w:author="Rak Bartosz" w:date="2021-02-15T16:21:00Z">
        <w:r w:rsidR="003461B9" w:rsidRPr="00017398">
          <w:rPr>
            <w:rFonts w:ascii="Verdana" w:hAnsi="Verdana"/>
            <w:bCs/>
            <w:spacing w:val="-6"/>
            <w:kern w:val="0"/>
            <w:sz w:val="20"/>
            <w:szCs w:val="26"/>
            <w:lang w:eastAsia="en-US"/>
          </w:rPr>
          <w:t xml:space="preserve"> - zgodnie z D-M-00.00.00 „Wymagania ogólne”</w:t>
        </w:r>
      </w:ins>
      <w:bookmarkEnd w:id="208"/>
    </w:p>
    <w:p w14:paraId="631C8430" w14:textId="2CFF1F27" w:rsidR="005C6926" w:rsidRPr="00DF527E" w:rsidRDefault="005C6926" w:rsidP="00AC3A39">
      <w:pPr>
        <w:pStyle w:val="Textbody"/>
        <w:tabs>
          <w:tab w:val="clear" w:pos="397"/>
          <w:tab w:val="clear" w:pos="567"/>
          <w:tab w:val="clear" w:pos="794"/>
        </w:tabs>
        <w:spacing w:line="276" w:lineRule="auto"/>
        <w:rPr>
          <w:rFonts w:ascii="Verdana" w:hAnsi="Verdana" w:cs="Times New Roman"/>
          <w:szCs w:val="20"/>
        </w:rPr>
      </w:pPr>
      <w:r w:rsidRPr="00DF527E">
        <w:rPr>
          <w:rFonts w:ascii="Verdana" w:hAnsi="Verdana" w:cs="Times New Roman"/>
          <w:szCs w:val="20"/>
        </w:rPr>
        <w:t>Przed przystąpieniem do robót Wykonawca przedstawi Inżynierowi</w:t>
      </w:r>
      <w:r w:rsidR="006E35B8" w:rsidRPr="00DF527E">
        <w:rPr>
          <w:rFonts w:ascii="Verdana" w:hAnsi="Verdana" w:cs="Times New Roman"/>
          <w:szCs w:val="20"/>
        </w:rPr>
        <w:t>/</w:t>
      </w:r>
      <w:r w:rsidR="00E817F7" w:rsidRPr="00DF527E">
        <w:rPr>
          <w:rFonts w:ascii="Verdana" w:hAnsi="Verdana" w:cs="Times New Roman"/>
          <w:szCs w:val="20"/>
        </w:rPr>
        <w:t>Inspektorowi Nadzoru/</w:t>
      </w:r>
      <w:r w:rsidR="006E35B8" w:rsidRPr="00DF527E">
        <w:rPr>
          <w:rFonts w:ascii="Verdana" w:hAnsi="Verdana" w:cs="Times New Roman"/>
          <w:szCs w:val="20"/>
        </w:rPr>
        <w:t>Zamawiającemu</w:t>
      </w:r>
      <w:r w:rsidR="00AC3A39" w:rsidRPr="00DF527E">
        <w:rPr>
          <w:rFonts w:ascii="Verdana" w:hAnsi="Verdana" w:cs="Times New Roman"/>
          <w:szCs w:val="20"/>
        </w:rPr>
        <w:t xml:space="preserve"> </w:t>
      </w:r>
      <w:r w:rsidRPr="00DF527E">
        <w:rPr>
          <w:rFonts w:ascii="Verdana" w:hAnsi="Verdana" w:cs="Times New Roman"/>
          <w:szCs w:val="20"/>
        </w:rPr>
        <w:t xml:space="preserve">do akceptacji wybrany rodzaj geowłókniny i jej producenta. </w:t>
      </w:r>
    </w:p>
    <w:p w14:paraId="47E9FED6" w14:textId="263BD11B" w:rsidR="00573BA6" w:rsidRPr="00DF527E" w:rsidRDefault="00573BA6" w:rsidP="00AC3A39">
      <w:pPr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Przed przystąpieniem do robót Wykonawca powinien:</w:t>
      </w:r>
    </w:p>
    <w:p w14:paraId="76E23B9E" w14:textId="7C4E7C93" w:rsidR="00573BA6" w:rsidRPr="00DF527E" w:rsidRDefault="00573BA6" w:rsidP="00DE058D">
      <w:pPr>
        <w:pStyle w:val="Akapitzlist"/>
        <w:numPr>
          <w:ilvl w:val="1"/>
          <w:numId w:val="85"/>
        </w:numPr>
        <w:spacing w:before="120" w:after="120"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 xml:space="preserve">uzyskać wymagane dokumenty, dopuszczające wyroby budowlane do obrotu </w:t>
      </w:r>
      <w:r w:rsidR="00CE7D37" w:rsidRPr="00DF527E">
        <w:rPr>
          <w:rFonts w:ascii="Verdana" w:hAnsi="Verdana"/>
          <w:sz w:val="20"/>
          <w:szCs w:val="20"/>
        </w:rPr>
        <w:br/>
      </w:r>
      <w:r w:rsidRPr="00DF527E">
        <w:rPr>
          <w:rFonts w:ascii="Verdana" w:hAnsi="Verdana"/>
          <w:sz w:val="20"/>
          <w:szCs w:val="20"/>
        </w:rPr>
        <w:t xml:space="preserve">i powszechnego stosowania (np. stwierdzenie o oznakowaniu materiału znakiem CE </w:t>
      </w:r>
      <w:r w:rsidR="00DD5DBB" w:rsidRPr="00DF527E">
        <w:rPr>
          <w:rFonts w:ascii="Verdana" w:hAnsi="Verdana"/>
          <w:sz w:val="20"/>
          <w:szCs w:val="20"/>
        </w:rPr>
        <w:br/>
      </w:r>
      <w:r w:rsidRPr="00DF527E">
        <w:rPr>
          <w:rFonts w:ascii="Verdana" w:hAnsi="Verdana"/>
          <w:sz w:val="20"/>
          <w:szCs w:val="20"/>
        </w:rPr>
        <w:t xml:space="preserve">lub znakiem budowlanym B, certyfikat zgodności, deklarację </w:t>
      </w:r>
      <w:r w:rsidR="00656ED0" w:rsidRPr="00DF527E">
        <w:rPr>
          <w:rFonts w:ascii="Verdana" w:hAnsi="Verdana"/>
          <w:sz w:val="20"/>
          <w:szCs w:val="20"/>
        </w:rPr>
        <w:t>właściwości użytkowych</w:t>
      </w:r>
      <w:r w:rsidRPr="00DF527E">
        <w:rPr>
          <w:rFonts w:ascii="Verdana" w:hAnsi="Verdana"/>
          <w:sz w:val="20"/>
          <w:szCs w:val="20"/>
        </w:rPr>
        <w:t xml:space="preserve">, </w:t>
      </w:r>
      <w:r w:rsidR="00212B1E" w:rsidRPr="00DF527E">
        <w:rPr>
          <w:rFonts w:ascii="Verdana" w:hAnsi="Verdana"/>
          <w:sz w:val="20"/>
          <w:szCs w:val="20"/>
        </w:rPr>
        <w:t>oceną</w:t>
      </w:r>
      <w:r w:rsidRPr="00DF527E">
        <w:rPr>
          <w:rFonts w:ascii="Verdana" w:hAnsi="Verdana"/>
          <w:sz w:val="20"/>
          <w:szCs w:val="20"/>
        </w:rPr>
        <w:t xml:space="preserve"> techniczną, ew. badania materiałów wykonane przez dostawców itp.),</w:t>
      </w:r>
    </w:p>
    <w:p w14:paraId="60162178" w14:textId="13DFF59C" w:rsidR="00573BA6" w:rsidRPr="00DF527E" w:rsidRDefault="00573BA6" w:rsidP="00DE058D">
      <w:pPr>
        <w:pStyle w:val="Akapitzlist"/>
        <w:numPr>
          <w:ilvl w:val="1"/>
          <w:numId w:val="85"/>
        </w:numPr>
        <w:spacing w:before="120" w:after="120"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wykonać własne badania właściwości materiałów przeznaczonych do wykonania robót, określone przez Inżyniera</w:t>
      </w:r>
      <w:r w:rsidR="006E35B8" w:rsidRPr="00DF527E">
        <w:rPr>
          <w:rFonts w:ascii="Verdana" w:hAnsi="Verdana"/>
          <w:sz w:val="20"/>
          <w:szCs w:val="20"/>
        </w:rPr>
        <w:t>/</w:t>
      </w:r>
      <w:r w:rsidR="00E817F7" w:rsidRPr="00DF527E">
        <w:rPr>
          <w:rFonts w:ascii="Verdana" w:hAnsi="Verdana"/>
          <w:sz w:val="20"/>
          <w:szCs w:val="20"/>
        </w:rPr>
        <w:t>Inspektora Nadzoru/</w:t>
      </w:r>
      <w:r w:rsidR="006E35B8" w:rsidRPr="00DF527E">
        <w:rPr>
          <w:rFonts w:ascii="Verdana" w:hAnsi="Verdana"/>
          <w:sz w:val="20"/>
          <w:szCs w:val="20"/>
        </w:rPr>
        <w:t>Zamawiającego</w:t>
      </w:r>
      <w:r w:rsidRPr="00DF527E">
        <w:rPr>
          <w:rFonts w:ascii="Verdana" w:hAnsi="Verdana"/>
          <w:sz w:val="20"/>
          <w:szCs w:val="20"/>
        </w:rPr>
        <w:t>,</w:t>
      </w:r>
    </w:p>
    <w:p w14:paraId="4C0EE936" w14:textId="605260E1" w:rsidR="00573BA6" w:rsidRPr="00DF527E" w:rsidRDefault="00573BA6" w:rsidP="00DE058D">
      <w:pPr>
        <w:pStyle w:val="Akapitzlist"/>
        <w:numPr>
          <w:ilvl w:val="1"/>
          <w:numId w:val="85"/>
        </w:numPr>
        <w:spacing w:before="120" w:after="120" w:line="276" w:lineRule="auto"/>
        <w:ind w:left="851" w:hanging="306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sprawdzić cechy zewnętrzne gotowych materiałów.</w:t>
      </w:r>
    </w:p>
    <w:p w14:paraId="731596AE" w14:textId="15B60CBA" w:rsidR="00573BA6" w:rsidRPr="00DF527E" w:rsidRDefault="00573BA6" w:rsidP="00AC3A39">
      <w:pPr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Wszystkie dokumenty oraz wyniki badań Wykonawca przedstawia Inżynierowi</w:t>
      </w:r>
      <w:r w:rsidR="006E35B8" w:rsidRPr="00DF527E">
        <w:rPr>
          <w:rFonts w:ascii="Verdana" w:hAnsi="Verdana"/>
          <w:sz w:val="20"/>
          <w:szCs w:val="20"/>
        </w:rPr>
        <w:t>/</w:t>
      </w:r>
      <w:r w:rsidR="00E817F7" w:rsidRPr="00DF527E">
        <w:rPr>
          <w:rFonts w:ascii="Verdana" w:hAnsi="Verdana"/>
          <w:sz w:val="20"/>
          <w:szCs w:val="20"/>
        </w:rPr>
        <w:t>Inspektorowi Nadzoru/</w:t>
      </w:r>
      <w:r w:rsidR="006E35B8" w:rsidRPr="00DF527E">
        <w:rPr>
          <w:rFonts w:ascii="Verdana" w:hAnsi="Verdana"/>
          <w:sz w:val="20"/>
          <w:szCs w:val="20"/>
        </w:rPr>
        <w:t xml:space="preserve">Zamawiającemu </w:t>
      </w:r>
      <w:r w:rsidRPr="00DF527E">
        <w:rPr>
          <w:rFonts w:ascii="Verdana" w:hAnsi="Verdana"/>
          <w:sz w:val="20"/>
          <w:szCs w:val="20"/>
        </w:rPr>
        <w:t>do akceptacji.</w:t>
      </w:r>
    </w:p>
    <w:p w14:paraId="1E4277CA" w14:textId="54BAD63B" w:rsidR="00573BA6" w:rsidRPr="00017398" w:rsidRDefault="005456EB" w:rsidP="00AC3A39">
      <w:pPr>
        <w:pStyle w:val="Nagwek2"/>
        <w:tabs>
          <w:tab w:val="clear" w:pos="747"/>
          <w:tab w:val="clear" w:pos="927"/>
          <w:tab w:val="clear" w:pos="974"/>
          <w:tab w:val="clear" w:pos="1620"/>
          <w:tab w:val="clear" w:pos="2676"/>
        </w:tabs>
        <w:spacing w:before="120" w:after="120" w:line="276" w:lineRule="auto"/>
        <w:ind w:left="709" w:hanging="709"/>
        <w:rPr>
          <w:rFonts w:ascii="Verdana" w:hAnsi="Verdana" w:cs="Times New Roman"/>
          <w:sz w:val="20"/>
          <w:szCs w:val="20"/>
        </w:rPr>
      </w:pPr>
      <w:bookmarkStart w:id="210" w:name="_Toc64297234"/>
      <w:bookmarkStart w:id="211" w:name="_Toc64386787"/>
      <w:r w:rsidRPr="00017398">
        <w:rPr>
          <w:rFonts w:ascii="Verdana" w:hAnsi="Verdana" w:cs="Times New Roman"/>
          <w:sz w:val="20"/>
          <w:szCs w:val="20"/>
        </w:rPr>
        <w:t>6.</w:t>
      </w:r>
      <w:r w:rsidR="005B63BD" w:rsidRPr="00017398">
        <w:rPr>
          <w:rFonts w:ascii="Verdana" w:hAnsi="Verdana" w:cs="Times New Roman"/>
          <w:sz w:val="20"/>
          <w:szCs w:val="20"/>
        </w:rPr>
        <w:t>7</w:t>
      </w:r>
      <w:r w:rsidRPr="00017398">
        <w:rPr>
          <w:rFonts w:ascii="Verdana" w:hAnsi="Verdana" w:cs="Times New Roman"/>
          <w:sz w:val="20"/>
          <w:szCs w:val="20"/>
        </w:rPr>
        <w:t>.</w:t>
      </w:r>
      <w:r w:rsidRPr="00017398">
        <w:rPr>
          <w:rFonts w:ascii="Verdana" w:hAnsi="Verdana" w:cs="Times New Roman"/>
          <w:sz w:val="20"/>
          <w:szCs w:val="20"/>
        </w:rPr>
        <w:tab/>
      </w:r>
      <w:r w:rsidR="00573BA6" w:rsidRPr="00017398">
        <w:rPr>
          <w:rFonts w:ascii="Verdana" w:hAnsi="Verdana" w:cs="Times New Roman"/>
          <w:sz w:val="20"/>
          <w:szCs w:val="20"/>
        </w:rPr>
        <w:t>Badania w czasie robót</w:t>
      </w:r>
      <w:bookmarkEnd w:id="210"/>
      <w:bookmarkEnd w:id="211"/>
    </w:p>
    <w:p w14:paraId="76FA4D7B" w14:textId="0E58424C" w:rsidR="00573BA6" w:rsidRPr="00DF527E" w:rsidRDefault="00573BA6" w:rsidP="00AC3A39">
      <w:pPr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Częstotliwość oraz zakres badań i pomiarów, które należy wykonać w czasie robót podaje tab</w:t>
      </w:r>
      <w:r w:rsidR="008B27A1" w:rsidRPr="00DF527E">
        <w:rPr>
          <w:rFonts w:ascii="Verdana" w:hAnsi="Verdana"/>
          <w:sz w:val="20"/>
          <w:szCs w:val="20"/>
        </w:rPr>
        <w:t>el</w:t>
      </w:r>
      <w:r w:rsidRPr="00DF527E">
        <w:rPr>
          <w:rFonts w:ascii="Verdana" w:hAnsi="Verdana"/>
          <w:sz w:val="20"/>
          <w:szCs w:val="20"/>
        </w:rPr>
        <w:t>a</w:t>
      </w:r>
      <w:r w:rsidR="00AC3A39" w:rsidRPr="00DF527E">
        <w:rPr>
          <w:rFonts w:ascii="Verdana" w:hAnsi="Verdana"/>
          <w:sz w:val="20"/>
          <w:szCs w:val="20"/>
        </w:rPr>
        <w:t> </w:t>
      </w:r>
      <w:r w:rsidR="005B1807" w:rsidRPr="00DF527E">
        <w:rPr>
          <w:rFonts w:ascii="Verdana" w:hAnsi="Verdana"/>
          <w:sz w:val="20"/>
          <w:szCs w:val="20"/>
        </w:rPr>
        <w:t>6.1</w:t>
      </w:r>
      <w:r w:rsidRPr="00DF527E">
        <w:rPr>
          <w:rFonts w:ascii="Verdana" w:hAnsi="Verdana"/>
          <w:sz w:val="20"/>
          <w:szCs w:val="20"/>
        </w:rPr>
        <w:t>.</w:t>
      </w:r>
    </w:p>
    <w:p w14:paraId="7B7B645C" w14:textId="26BBB43F" w:rsidR="00573BA6" w:rsidRPr="00DF527E" w:rsidRDefault="00573BA6" w:rsidP="00CF57A6">
      <w:pPr>
        <w:spacing w:before="100" w:beforeAutospacing="1" w:after="120"/>
        <w:jc w:val="both"/>
        <w:rPr>
          <w:rFonts w:ascii="Verdana" w:hAnsi="Verdana"/>
          <w:sz w:val="20"/>
          <w:szCs w:val="20"/>
        </w:rPr>
      </w:pPr>
      <w:r w:rsidRPr="00017398">
        <w:rPr>
          <w:rFonts w:ascii="Verdana" w:hAnsi="Verdana"/>
          <w:b/>
          <w:sz w:val="20"/>
          <w:szCs w:val="20"/>
        </w:rPr>
        <w:t>Tab</w:t>
      </w:r>
      <w:r w:rsidR="008F0999" w:rsidRPr="00017398">
        <w:rPr>
          <w:rFonts w:ascii="Verdana" w:hAnsi="Verdana"/>
          <w:b/>
          <w:sz w:val="20"/>
          <w:szCs w:val="20"/>
        </w:rPr>
        <w:t>ela</w:t>
      </w:r>
      <w:r w:rsidRPr="00017398">
        <w:rPr>
          <w:rFonts w:ascii="Verdana" w:hAnsi="Verdana"/>
          <w:b/>
          <w:sz w:val="20"/>
          <w:szCs w:val="20"/>
        </w:rPr>
        <w:t xml:space="preserve"> </w:t>
      </w:r>
      <w:r w:rsidR="005B1807" w:rsidRPr="00017398">
        <w:rPr>
          <w:rFonts w:ascii="Verdana" w:hAnsi="Verdana"/>
          <w:b/>
          <w:sz w:val="20"/>
          <w:szCs w:val="20"/>
        </w:rPr>
        <w:t>6.1</w:t>
      </w:r>
      <w:r w:rsidRPr="00017398">
        <w:rPr>
          <w:rFonts w:ascii="Verdana" w:hAnsi="Verdana"/>
          <w:b/>
          <w:sz w:val="20"/>
          <w:szCs w:val="20"/>
        </w:rPr>
        <w:t>.</w:t>
      </w:r>
      <w:r w:rsidRPr="00DF527E">
        <w:rPr>
          <w:rFonts w:ascii="Verdana" w:hAnsi="Verdana"/>
          <w:sz w:val="20"/>
          <w:szCs w:val="20"/>
        </w:rPr>
        <w:t xml:space="preserve"> Częstotliwość oraz zakres badań i pomiarów w czasie robót</w:t>
      </w: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891"/>
        <w:gridCol w:w="1491"/>
        <w:gridCol w:w="3616"/>
      </w:tblGrid>
      <w:tr w:rsidR="00441449" w:rsidRPr="00DF527E" w14:paraId="46B5DDC2" w14:textId="77777777" w:rsidTr="003777E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14:paraId="47C62737" w14:textId="77777777" w:rsidR="00573BA6" w:rsidRPr="00DF527E" w:rsidRDefault="00573BA6" w:rsidP="00CF57A6">
            <w:pPr>
              <w:spacing w:before="120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14:paraId="17DB4452" w14:textId="77777777" w:rsidR="00573BA6" w:rsidRPr="00DF527E" w:rsidRDefault="00573BA6" w:rsidP="00DD5DBB">
            <w:pPr>
              <w:spacing w:before="120"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Wyszczególnienie badań i pomiarów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14:paraId="51D8C160" w14:textId="77777777" w:rsidR="00573BA6" w:rsidRPr="00DF527E" w:rsidRDefault="00573BA6" w:rsidP="00DD5DBB">
            <w:pPr>
              <w:spacing w:before="100" w:beforeAutospacing="1"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Częstotliwość badań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14:paraId="037F5393" w14:textId="77777777" w:rsidR="00573BA6" w:rsidRPr="00DF527E" w:rsidRDefault="00573BA6" w:rsidP="00DD5DBB">
            <w:pPr>
              <w:spacing w:before="120"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Wartości dopuszczalne</w:t>
            </w:r>
          </w:p>
        </w:tc>
      </w:tr>
      <w:tr w:rsidR="00441449" w:rsidRPr="00DF527E" w14:paraId="7F94EE73" w14:textId="77777777" w:rsidTr="008F0999"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A092D86" w14:textId="77777777" w:rsidR="00573BA6" w:rsidRPr="00DF527E" w:rsidRDefault="00573BA6" w:rsidP="00CF57A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5D24438C" w14:textId="77777777" w:rsidR="00573BA6" w:rsidRPr="00DF527E" w:rsidRDefault="00573BA6" w:rsidP="005456EB">
            <w:pPr>
              <w:spacing w:before="100" w:beforeAutospacing="1" w:after="100" w:afterAutospacing="1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Lokalizacja i zgodność granic terenu robót z dokumentacją projektową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534031D7" w14:textId="77777777" w:rsidR="00573BA6" w:rsidRPr="00DF527E" w:rsidRDefault="00573BA6" w:rsidP="00DD5DBB">
            <w:pPr>
              <w:spacing w:before="120"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1 raz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60C4F918" w14:textId="77777777" w:rsidR="00573BA6" w:rsidRPr="00DF527E" w:rsidRDefault="00573BA6" w:rsidP="00DD5DBB">
            <w:pPr>
              <w:spacing w:before="100" w:beforeAutospacing="1"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Wg pktu 5 i dokumentacji projektowej</w:t>
            </w:r>
          </w:p>
        </w:tc>
      </w:tr>
      <w:tr w:rsidR="00441449" w:rsidRPr="00DF527E" w14:paraId="11CE0431" w14:textId="77777777" w:rsidTr="008F099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0F8C9EBA" w14:textId="77777777" w:rsidR="00573BA6" w:rsidRPr="00DF527E" w:rsidRDefault="00573BA6" w:rsidP="00CF57A6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20B1FD3F" w14:textId="77777777" w:rsidR="00573BA6" w:rsidRPr="00DF527E" w:rsidRDefault="00573BA6" w:rsidP="005456EB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Oczyszczenie i wyrównanie podłoża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674D0BC9" w14:textId="77777777" w:rsidR="00573BA6" w:rsidRPr="00DF527E" w:rsidRDefault="00573BA6" w:rsidP="00DD5DBB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Całe podłoże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11CA1D2D" w14:textId="77777777" w:rsidR="00573BA6" w:rsidRPr="00DF527E" w:rsidRDefault="00573BA6" w:rsidP="00DD5DBB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Wg pktu 5.3</w:t>
            </w:r>
          </w:p>
        </w:tc>
      </w:tr>
      <w:tr w:rsidR="00441449" w:rsidRPr="00DF527E" w14:paraId="059BA986" w14:textId="77777777" w:rsidTr="008F099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7839229" w14:textId="77777777" w:rsidR="00573BA6" w:rsidRPr="00DF527E" w:rsidRDefault="00573BA6" w:rsidP="00CF57A6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7D8AF7DF" w14:textId="77777777" w:rsidR="00573BA6" w:rsidRPr="00DF527E" w:rsidRDefault="00573BA6" w:rsidP="005456EB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Prawidłowość ułożenia geowłókniny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57542311" w14:textId="77777777" w:rsidR="00573BA6" w:rsidRPr="00DF527E" w:rsidRDefault="00573BA6" w:rsidP="00DD5DBB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Jw.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51D22328" w14:textId="77777777" w:rsidR="00573BA6" w:rsidRPr="00DF527E" w:rsidRDefault="00573BA6" w:rsidP="00DD5DBB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Wg pktu 5.4</w:t>
            </w:r>
          </w:p>
        </w:tc>
      </w:tr>
      <w:tr w:rsidR="00441449" w:rsidRPr="00DF527E" w14:paraId="10A4AA4E" w14:textId="77777777" w:rsidTr="008F099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FC3340D" w14:textId="77777777" w:rsidR="00573BA6" w:rsidRPr="00DF527E" w:rsidRDefault="00573BA6" w:rsidP="00CF57A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3EB09D4E" w14:textId="77777777" w:rsidR="00573BA6" w:rsidRPr="00DF527E" w:rsidRDefault="00573BA6" w:rsidP="005456EB">
            <w:pPr>
              <w:spacing w:before="100" w:beforeAutospacing="1" w:after="100" w:afterAutospacing="1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Zabezpieczenie geowłókniny przed przemieszczeniem, prawidłowość połączeń, zakotwień, ew. balastu itp.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188F9739" w14:textId="77777777" w:rsidR="00573BA6" w:rsidRPr="00DF527E" w:rsidRDefault="00573BA6" w:rsidP="00DD5DBB">
            <w:pPr>
              <w:spacing w:before="120"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Jw.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57A93009" w14:textId="77777777" w:rsidR="00573BA6" w:rsidRPr="00DF527E" w:rsidRDefault="00573BA6" w:rsidP="00DD5DBB">
            <w:pPr>
              <w:spacing w:before="120"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Wg pktu 5.4</w:t>
            </w:r>
          </w:p>
        </w:tc>
      </w:tr>
      <w:tr w:rsidR="00441449" w:rsidRPr="00DF527E" w14:paraId="4CF09CF2" w14:textId="77777777" w:rsidTr="008F099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8262E6E" w14:textId="77777777" w:rsidR="00573BA6" w:rsidRPr="00DF527E" w:rsidRDefault="00573BA6" w:rsidP="00CF57A6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0BCFFF5E" w14:textId="77777777" w:rsidR="00573BA6" w:rsidRPr="00DF527E" w:rsidRDefault="00573BA6" w:rsidP="005456EB">
            <w:pPr>
              <w:spacing w:before="100" w:beforeAutospacing="1" w:after="100" w:afterAutospacing="1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Przestrzeganie ograniczeń ruchu roboczego pojazdów i maszyn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45845E9D" w14:textId="77777777" w:rsidR="00573BA6" w:rsidRPr="00DF527E" w:rsidRDefault="00573BA6" w:rsidP="00DD5DBB">
            <w:pPr>
              <w:spacing w:before="120"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Jw.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022E7FFC" w14:textId="77777777" w:rsidR="00573BA6" w:rsidRPr="00DF527E" w:rsidRDefault="00573BA6" w:rsidP="00DD5DBB">
            <w:pPr>
              <w:spacing w:before="120" w:after="100" w:afterAutospacing="1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Wg pktu 5.4</w:t>
            </w:r>
          </w:p>
        </w:tc>
      </w:tr>
      <w:tr w:rsidR="00441449" w:rsidRPr="00DF527E" w14:paraId="7B635428" w14:textId="77777777" w:rsidTr="008F099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5C1C4CF" w14:textId="77777777" w:rsidR="00573BA6" w:rsidRPr="00DF527E" w:rsidRDefault="00573BA6" w:rsidP="00CF57A6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35A82253" w14:textId="2DB16ABF" w:rsidR="00573BA6" w:rsidRPr="00DF527E" w:rsidRDefault="00573BA6" w:rsidP="005456EB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Wykonanie robót wykończeniowych</w:t>
            </w:r>
            <w:r w:rsidR="000A53B6" w:rsidRPr="00DF527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0E399DED" w14:textId="77777777" w:rsidR="00573BA6" w:rsidRPr="00DF527E" w:rsidRDefault="00573BA6" w:rsidP="00DD5DBB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Ocena ciągła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536C436B" w14:textId="77777777" w:rsidR="00573BA6" w:rsidRPr="00DF527E" w:rsidRDefault="00573BA6" w:rsidP="00DD5DBB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Wg pktu 5.5</w:t>
            </w:r>
          </w:p>
        </w:tc>
      </w:tr>
    </w:tbl>
    <w:p w14:paraId="15A9AD3E" w14:textId="14123D29" w:rsidR="000A53B6" w:rsidRPr="00DF527E" w:rsidRDefault="000A53B6" w:rsidP="00AC3A39">
      <w:pPr>
        <w:pStyle w:val="Zwykytekst"/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  <w:bookmarkStart w:id="212" w:name="_Toc421594985"/>
      <w:bookmarkStart w:id="213" w:name="_Toc507909785"/>
      <w:bookmarkStart w:id="214" w:name="_Toc507909892"/>
      <w:bookmarkStart w:id="215" w:name="_Toc138042851"/>
      <w:bookmarkStart w:id="216" w:name="_Toc250368197"/>
      <w:bookmarkStart w:id="217" w:name="_Toc259778060"/>
      <w:bookmarkStart w:id="218" w:name="_Toc266273516"/>
      <w:r w:rsidRPr="00DF527E">
        <w:rPr>
          <w:rFonts w:ascii="Verdana" w:hAnsi="Verdana"/>
          <w:sz w:val="20"/>
          <w:szCs w:val="20"/>
        </w:rPr>
        <w:t xml:space="preserve">Wykonawca jest zobowiązany do przeprowadzania na bieżąco badań i pomiarów w celu sprawdzania czy jakość wykonanych Robót jest zgodna z postawionymi wymaganiami. Badania powinny być wykonywane z niezbędną starannością, zgodnie z obowiązującymi przepisami </w:t>
      </w:r>
      <w:r w:rsidR="00E817F7" w:rsidRPr="00DF527E">
        <w:rPr>
          <w:rFonts w:ascii="Verdana" w:hAnsi="Verdana"/>
          <w:sz w:val="20"/>
          <w:szCs w:val="20"/>
        </w:rPr>
        <w:br/>
      </w:r>
      <w:r w:rsidRPr="00DF527E">
        <w:rPr>
          <w:rFonts w:ascii="Verdana" w:hAnsi="Verdana"/>
          <w:sz w:val="20"/>
          <w:szCs w:val="20"/>
        </w:rPr>
        <w:t>i w wymaganym zakresie. Badania Wykonawca powinien wykonywać z częstotliwością gwarantującą zachowanie wymagań dotyczących jakości robót, lecz nie rzadziej niż wskazano to w WWiORB. Wyniki badań będą dokumentowane i archiwizowane przez Wykonawcę. Wyniki badań Wykonawca jest zobowiązany przekazywać Inżynierowi/</w:t>
      </w:r>
      <w:r w:rsidR="00B03038" w:rsidRPr="00DF527E">
        <w:rPr>
          <w:rFonts w:ascii="Verdana" w:hAnsi="Verdana"/>
          <w:sz w:val="20"/>
          <w:szCs w:val="20"/>
        </w:rPr>
        <w:t>Inspektorowi Nadzoru/</w:t>
      </w:r>
      <w:r w:rsidRPr="00DF527E">
        <w:rPr>
          <w:rFonts w:ascii="Verdana" w:hAnsi="Verdana"/>
          <w:sz w:val="20"/>
          <w:szCs w:val="20"/>
        </w:rPr>
        <w:t>Zamawiającemu.</w:t>
      </w:r>
    </w:p>
    <w:p w14:paraId="2CA07F23" w14:textId="6CCADB2C" w:rsidR="00573BA6" w:rsidRPr="00017398" w:rsidRDefault="00573BA6" w:rsidP="00CF57A6">
      <w:pPr>
        <w:pStyle w:val="Nagwek1"/>
        <w:tabs>
          <w:tab w:val="clear" w:pos="757"/>
          <w:tab w:val="clear" w:pos="927"/>
          <w:tab w:val="clear" w:pos="1117"/>
          <w:tab w:val="clear" w:pos="1154"/>
          <w:tab w:val="clear" w:pos="2136"/>
        </w:tabs>
        <w:spacing w:line="276" w:lineRule="auto"/>
        <w:ind w:left="709" w:hanging="709"/>
        <w:jc w:val="both"/>
        <w:rPr>
          <w:rFonts w:ascii="Verdana" w:hAnsi="Verdana" w:cs="Times New Roman"/>
          <w:sz w:val="20"/>
          <w:szCs w:val="20"/>
        </w:rPr>
      </w:pPr>
      <w:bookmarkStart w:id="219" w:name="_Toc64297235"/>
      <w:bookmarkStart w:id="220" w:name="_Toc64386788"/>
      <w:r w:rsidRPr="00017398">
        <w:rPr>
          <w:rFonts w:ascii="Verdana" w:hAnsi="Verdana" w:cs="Times New Roman"/>
          <w:sz w:val="20"/>
          <w:szCs w:val="20"/>
        </w:rPr>
        <w:t>7.</w:t>
      </w:r>
      <w:bookmarkEnd w:id="212"/>
      <w:bookmarkEnd w:id="213"/>
      <w:bookmarkEnd w:id="214"/>
      <w:bookmarkEnd w:id="215"/>
      <w:bookmarkEnd w:id="216"/>
      <w:bookmarkEnd w:id="217"/>
      <w:bookmarkEnd w:id="218"/>
      <w:r w:rsidR="005456EB" w:rsidRPr="00017398">
        <w:rPr>
          <w:rFonts w:ascii="Verdana" w:hAnsi="Verdana" w:cs="Times New Roman"/>
          <w:sz w:val="20"/>
          <w:szCs w:val="20"/>
        </w:rPr>
        <w:tab/>
      </w:r>
      <w:r w:rsidRPr="00017398">
        <w:rPr>
          <w:rFonts w:ascii="Verdana" w:hAnsi="Verdana" w:cs="Times New Roman"/>
          <w:sz w:val="20"/>
          <w:szCs w:val="20"/>
        </w:rPr>
        <w:t>OBMIAR ROBÓT</w:t>
      </w:r>
      <w:bookmarkEnd w:id="219"/>
      <w:bookmarkEnd w:id="220"/>
    </w:p>
    <w:p w14:paraId="243A3E41" w14:textId="5093D74F" w:rsidR="00573BA6" w:rsidRPr="00017398" w:rsidRDefault="005456EB" w:rsidP="00CF57A6">
      <w:pPr>
        <w:pStyle w:val="Nagwek2"/>
        <w:tabs>
          <w:tab w:val="clear" w:pos="747"/>
          <w:tab w:val="clear" w:pos="927"/>
          <w:tab w:val="clear" w:pos="974"/>
          <w:tab w:val="clear" w:pos="1620"/>
          <w:tab w:val="clear" w:pos="2676"/>
        </w:tabs>
        <w:spacing w:line="276" w:lineRule="auto"/>
        <w:ind w:left="709" w:hanging="709"/>
        <w:rPr>
          <w:rFonts w:ascii="Verdana" w:hAnsi="Verdana" w:cs="Times New Roman"/>
          <w:sz w:val="20"/>
          <w:szCs w:val="20"/>
        </w:rPr>
      </w:pPr>
      <w:bookmarkStart w:id="221" w:name="_Toc64297236"/>
      <w:bookmarkStart w:id="222" w:name="_Toc64386789"/>
      <w:r w:rsidRPr="00017398">
        <w:rPr>
          <w:rFonts w:ascii="Verdana" w:hAnsi="Verdana" w:cs="Times New Roman"/>
          <w:sz w:val="20"/>
          <w:szCs w:val="20"/>
        </w:rPr>
        <w:t>7.1.</w:t>
      </w:r>
      <w:r w:rsidRPr="00017398">
        <w:rPr>
          <w:rFonts w:ascii="Verdana" w:hAnsi="Verdana" w:cs="Times New Roman"/>
          <w:sz w:val="20"/>
          <w:szCs w:val="20"/>
        </w:rPr>
        <w:tab/>
      </w:r>
      <w:r w:rsidR="00573BA6" w:rsidRPr="00017398">
        <w:rPr>
          <w:rFonts w:ascii="Verdana" w:hAnsi="Verdana" w:cs="Times New Roman"/>
          <w:sz w:val="20"/>
          <w:szCs w:val="20"/>
        </w:rPr>
        <w:t>Ogólne zasady obmiaru robót</w:t>
      </w:r>
      <w:bookmarkEnd w:id="221"/>
      <w:bookmarkEnd w:id="222"/>
    </w:p>
    <w:p w14:paraId="6973039A" w14:textId="2C6789BF" w:rsidR="00573BA6" w:rsidRPr="00DF527E" w:rsidRDefault="00573BA6" w:rsidP="0074110C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 xml:space="preserve">Ogólne zasady obmiaru robót podano w </w:t>
      </w:r>
      <w:r w:rsidR="00CE7D37" w:rsidRPr="00DF527E">
        <w:rPr>
          <w:rFonts w:ascii="Verdana" w:hAnsi="Verdana"/>
          <w:sz w:val="20"/>
          <w:szCs w:val="20"/>
        </w:rPr>
        <w:t>WWiORB</w:t>
      </w:r>
      <w:r w:rsidRPr="00DF527E">
        <w:rPr>
          <w:rFonts w:ascii="Verdana" w:hAnsi="Verdana"/>
          <w:sz w:val="20"/>
          <w:szCs w:val="20"/>
        </w:rPr>
        <w:t xml:space="preserve"> </w:t>
      </w:r>
      <w:r w:rsidR="00212B1E" w:rsidRPr="00DF527E">
        <w:rPr>
          <w:rFonts w:ascii="Verdana" w:hAnsi="Verdana"/>
          <w:sz w:val="20"/>
          <w:szCs w:val="20"/>
        </w:rPr>
        <w:t>D-M-00.00.00 „Wymagania ogólne”</w:t>
      </w:r>
      <w:r w:rsidRPr="00DF527E">
        <w:rPr>
          <w:rFonts w:ascii="Verdana" w:hAnsi="Verdana"/>
          <w:sz w:val="20"/>
          <w:szCs w:val="20"/>
        </w:rPr>
        <w:t>.</w:t>
      </w:r>
    </w:p>
    <w:p w14:paraId="7C5E096D" w14:textId="77777777" w:rsidR="00573BA6" w:rsidRPr="00017398" w:rsidRDefault="00573BA6" w:rsidP="00CF57A6">
      <w:pPr>
        <w:pStyle w:val="Nagwek2"/>
        <w:tabs>
          <w:tab w:val="clear" w:pos="747"/>
          <w:tab w:val="clear" w:pos="927"/>
          <w:tab w:val="clear" w:pos="974"/>
          <w:tab w:val="clear" w:pos="1620"/>
          <w:tab w:val="clear" w:pos="2676"/>
        </w:tabs>
        <w:spacing w:line="276" w:lineRule="auto"/>
        <w:ind w:left="709" w:hanging="709"/>
        <w:rPr>
          <w:rFonts w:ascii="Verdana" w:hAnsi="Verdana" w:cs="Times New Roman"/>
          <w:sz w:val="20"/>
          <w:szCs w:val="20"/>
        </w:rPr>
      </w:pPr>
      <w:bookmarkStart w:id="223" w:name="_Toc64297237"/>
      <w:bookmarkStart w:id="224" w:name="_Toc64386790"/>
      <w:r w:rsidRPr="00017398">
        <w:rPr>
          <w:rFonts w:ascii="Verdana" w:hAnsi="Verdana" w:cs="Times New Roman"/>
          <w:sz w:val="20"/>
          <w:szCs w:val="20"/>
        </w:rPr>
        <w:t>7.2. Jednostka obmiarowa</w:t>
      </w:r>
      <w:bookmarkEnd w:id="223"/>
      <w:bookmarkEnd w:id="224"/>
    </w:p>
    <w:p w14:paraId="3E9C9CAC" w14:textId="46D9AD78" w:rsidR="00573BA6" w:rsidRPr="00DF527E" w:rsidRDefault="00573BA6" w:rsidP="0074110C">
      <w:pPr>
        <w:spacing w:after="100" w:afterAutospacing="1" w:line="276" w:lineRule="auto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Jednostką obmiarową jest m</w:t>
      </w:r>
      <w:r w:rsidRPr="00DF527E">
        <w:rPr>
          <w:rFonts w:ascii="Verdana" w:hAnsi="Verdana"/>
          <w:sz w:val="20"/>
          <w:szCs w:val="20"/>
          <w:vertAlign w:val="superscript"/>
        </w:rPr>
        <w:t>2</w:t>
      </w:r>
      <w:r w:rsidRPr="00DF527E">
        <w:rPr>
          <w:rFonts w:ascii="Verdana" w:hAnsi="Verdana"/>
          <w:sz w:val="20"/>
          <w:szCs w:val="20"/>
        </w:rPr>
        <w:t xml:space="preserve"> (metr kwadratowy) wykonanej warstwy odcinającej.</w:t>
      </w:r>
    </w:p>
    <w:p w14:paraId="193358EA" w14:textId="17CD6E36" w:rsidR="00573BA6" w:rsidRPr="00017398" w:rsidRDefault="00573BA6" w:rsidP="00CF57A6">
      <w:pPr>
        <w:pStyle w:val="Nagwek1"/>
        <w:tabs>
          <w:tab w:val="clear" w:pos="757"/>
          <w:tab w:val="clear" w:pos="927"/>
          <w:tab w:val="clear" w:pos="1117"/>
          <w:tab w:val="clear" w:pos="1154"/>
          <w:tab w:val="clear" w:pos="2136"/>
        </w:tabs>
        <w:spacing w:after="0" w:line="276" w:lineRule="auto"/>
        <w:ind w:left="709" w:hanging="709"/>
        <w:jc w:val="both"/>
        <w:rPr>
          <w:rFonts w:ascii="Verdana" w:hAnsi="Verdana" w:cs="Times New Roman"/>
          <w:sz w:val="20"/>
          <w:szCs w:val="20"/>
        </w:rPr>
      </w:pPr>
      <w:bookmarkStart w:id="225" w:name="_Toc421594986"/>
      <w:bookmarkStart w:id="226" w:name="_Toc507909786"/>
      <w:bookmarkStart w:id="227" w:name="_Toc507909893"/>
      <w:bookmarkStart w:id="228" w:name="_Toc138042852"/>
      <w:bookmarkStart w:id="229" w:name="_Toc250368198"/>
      <w:bookmarkStart w:id="230" w:name="_Toc259778061"/>
      <w:bookmarkStart w:id="231" w:name="_Toc266273517"/>
      <w:bookmarkStart w:id="232" w:name="_Toc64297238"/>
      <w:bookmarkStart w:id="233" w:name="_Toc64386791"/>
      <w:r w:rsidRPr="00017398">
        <w:rPr>
          <w:rFonts w:ascii="Verdana" w:hAnsi="Verdana" w:cs="Times New Roman"/>
          <w:sz w:val="20"/>
          <w:szCs w:val="20"/>
        </w:rPr>
        <w:t>8.</w:t>
      </w:r>
      <w:bookmarkEnd w:id="225"/>
      <w:bookmarkEnd w:id="226"/>
      <w:bookmarkEnd w:id="227"/>
      <w:bookmarkEnd w:id="228"/>
      <w:bookmarkEnd w:id="229"/>
      <w:bookmarkEnd w:id="230"/>
      <w:bookmarkEnd w:id="231"/>
      <w:r w:rsidR="005456EB" w:rsidRPr="00017398">
        <w:rPr>
          <w:rFonts w:ascii="Verdana" w:hAnsi="Verdana" w:cs="Times New Roman"/>
          <w:sz w:val="20"/>
          <w:szCs w:val="20"/>
        </w:rPr>
        <w:tab/>
      </w:r>
      <w:r w:rsidRPr="00017398">
        <w:rPr>
          <w:rFonts w:ascii="Verdana" w:hAnsi="Verdana" w:cs="Times New Roman"/>
          <w:sz w:val="20"/>
          <w:szCs w:val="20"/>
        </w:rPr>
        <w:t>ODBIÓR ROBÓT</w:t>
      </w:r>
      <w:bookmarkEnd w:id="232"/>
      <w:bookmarkEnd w:id="233"/>
    </w:p>
    <w:p w14:paraId="61E6C818" w14:textId="52191763" w:rsidR="00573BA6" w:rsidRPr="00017398" w:rsidRDefault="005456EB" w:rsidP="00CF57A6">
      <w:pPr>
        <w:pStyle w:val="Nagwek2"/>
        <w:tabs>
          <w:tab w:val="clear" w:pos="747"/>
          <w:tab w:val="clear" w:pos="927"/>
          <w:tab w:val="clear" w:pos="974"/>
          <w:tab w:val="clear" w:pos="1620"/>
          <w:tab w:val="clear" w:pos="2676"/>
        </w:tabs>
        <w:spacing w:line="276" w:lineRule="auto"/>
        <w:ind w:left="709" w:hanging="709"/>
        <w:rPr>
          <w:rFonts w:ascii="Verdana" w:hAnsi="Verdana" w:cs="Times New Roman"/>
          <w:sz w:val="20"/>
          <w:szCs w:val="20"/>
        </w:rPr>
      </w:pPr>
      <w:bookmarkStart w:id="234" w:name="_Toc64297239"/>
      <w:bookmarkStart w:id="235" w:name="_Toc64386792"/>
      <w:r w:rsidRPr="00017398">
        <w:rPr>
          <w:rFonts w:ascii="Verdana" w:hAnsi="Verdana" w:cs="Times New Roman"/>
          <w:sz w:val="20"/>
          <w:szCs w:val="20"/>
        </w:rPr>
        <w:t>8.1.</w:t>
      </w:r>
      <w:r w:rsidRPr="00017398">
        <w:rPr>
          <w:rFonts w:ascii="Verdana" w:hAnsi="Verdana" w:cs="Times New Roman"/>
          <w:sz w:val="20"/>
          <w:szCs w:val="20"/>
        </w:rPr>
        <w:tab/>
      </w:r>
      <w:r w:rsidR="00573BA6" w:rsidRPr="00017398">
        <w:rPr>
          <w:rFonts w:ascii="Verdana" w:hAnsi="Verdana" w:cs="Times New Roman"/>
          <w:sz w:val="20"/>
          <w:szCs w:val="20"/>
        </w:rPr>
        <w:t>Ogólne zasady odbioru robót</w:t>
      </w:r>
      <w:bookmarkEnd w:id="234"/>
      <w:bookmarkEnd w:id="235"/>
    </w:p>
    <w:p w14:paraId="6D973EAC" w14:textId="31249B31" w:rsidR="00573BA6" w:rsidRPr="00DF527E" w:rsidRDefault="00441449" w:rsidP="00CF57A6">
      <w:pPr>
        <w:spacing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8.1.1.</w:t>
      </w:r>
      <w:r w:rsidRPr="00DF527E">
        <w:rPr>
          <w:rFonts w:ascii="Verdana" w:hAnsi="Verdana"/>
          <w:sz w:val="20"/>
          <w:szCs w:val="20"/>
        </w:rPr>
        <w:tab/>
      </w:r>
      <w:r w:rsidR="00573BA6" w:rsidRPr="00DF527E">
        <w:rPr>
          <w:rFonts w:ascii="Verdana" w:hAnsi="Verdana"/>
          <w:sz w:val="20"/>
          <w:szCs w:val="20"/>
        </w:rPr>
        <w:t xml:space="preserve">Ogólne zasady odbioru robót podano w </w:t>
      </w:r>
      <w:r w:rsidR="00CE7D37" w:rsidRPr="00DF527E">
        <w:rPr>
          <w:rFonts w:ascii="Verdana" w:hAnsi="Verdana"/>
          <w:sz w:val="20"/>
          <w:szCs w:val="20"/>
        </w:rPr>
        <w:t>WWiORB</w:t>
      </w:r>
      <w:r w:rsidR="00573BA6" w:rsidRPr="00DF527E">
        <w:rPr>
          <w:rFonts w:ascii="Verdana" w:hAnsi="Verdana"/>
          <w:sz w:val="20"/>
          <w:szCs w:val="20"/>
        </w:rPr>
        <w:t xml:space="preserve"> D-M-00.00.00 „Wymagania ogólne”</w:t>
      </w:r>
      <w:r w:rsidR="00212B1E" w:rsidRPr="00DF527E">
        <w:rPr>
          <w:rFonts w:ascii="Verdana" w:hAnsi="Verdana"/>
          <w:sz w:val="20"/>
          <w:szCs w:val="20"/>
        </w:rPr>
        <w:t>.</w:t>
      </w:r>
    </w:p>
    <w:p w14:paraId="5E4C3349" w14:textId="38D1528B" w:rsidR="00573BA6" w:rsidRPr="00DF527E" w:rsidRDefault="00441449" w:rsidP="00CE7D37">
      <w:pPr>
        <w:spacing w:before="240"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8.1.2.</w:t>
      </w:r>
      <w:r w:rsidRPr="00DF527E">
        <w:rPr>
          <w:rFonts w:ascii="Verdana" w:hAnsi="Verdana"/>
          <w:sz w:val="20"/>
          <w:szCs w:val="20"/>
        </w:rPr>
        <w:tab/>
      </w:r>
      <w:r w:rsidR="00573BA6" w:rsidRPr="00DF527E">
        <w:rPr>
          <w:rFonts w:ascii="Verdana" w:hAnsi="Verdana"/>
          <w:sz w:val="20"/>
          <w:szCs w:val="20"/>
        </w:rPr>
        <w:t xml:space="preserve">Roboty uznaje się za wykonane zgodnie z dokumentacją projektową, </w:t>
      </w:r>
      <w:r w:rsidR="00CE7D37" w:rsidRPr="00DF527E">
        <w:rPr>
          <w:rFonts w:ascii="Verdana" w:hAnsi="Verdana"/>
          <w:sz w:val="20"/>
          <w:szCs w:val="20"/>
        </w:rPr>
        <w:t>WWiORB</w:t>
      </w:r>
      <w:r w:rsidR="00CE7D37" w:rsidRPr="00DF527E">
        <w:rPr>
          <w:rFonts w:ascii="Verdana" w:hAnsi="Verdana"/>
          <w:sz w:val="20"/>
          <w:szCs w:val="20"/>
        </w:rPr>
        <w:br/>
      </w:r>
      <w:r w:rsidR="00573BA6" w:rsidRPr="00DF527E">
        <w:rPr>
          <w:rFonts w:ascii="Verdana" w:hAnsi="Verdana"/>
          <w:sz w:val="20"/>
          <w:szCs w:val="20"/>
        </w:rPr>
        <w:t>i wymaganiami Inżyniera</w:t>
      </w:r>
      <w:r w:rsidR="006E35B8" w:rsidRPr="00DF527E">
        <w:rPr>
          <w:rFonts w:ascii="Verdana" w:hAnsi="Verdana"/>
          <w:sz w:val="20"/>
          <w:szCs w:val="20"/>
        </w:rPr>
        <w:t>/</w:t>
      </w:r>
      <w:r w:rsidR="00E817F7" w:rsidRPr="00DF527E">
        <w:rPr>
          <w:rFonts w:ascii="Verdana" w:hAnsi="Verdana"/>
          <w:sz w:val="20"/>
          <w:szCs w:val="20"/>
        </w:rPr>
        <w:t>Inspektora Nadzoru/</w:t>
      </w:r>
      <w:r w:rsidR="006E35B8" w:rsidRPr="00DF527E">
        <w:rPr>
          <w:rFonts w:ascii="Verdana" w:hAnsi="Verdana"/>
          <w:sz w:val="20"/>
          <w:szCs w:val="20"/>
        </w:rPr>
        <w:t>Zamawiającego</w:t>
      </w:r>
      <w:r w:rsidR="00573BA6" w:rsidRPr="00DF527E">
        <w:rPr>
          <w:rFonts w:ascii="Verdana" w:hAnsi="Verdana"/>
          <w:sz w:val="20"/>
          <w:szCs w:val="20"/>
        </w:rPr>
        <w:t>, jeżeli wszystkie pomiary i badania z zachowaniem tolerancji dały wyniki pozytywne.</w:t>
      </w:r>
      <w:bookmarkStart w:id="236" w:name="_Toc421594987"/>
    </w:p>
    <w:p w14:paraId="2C585974" w14:textId="51798F73" w:rsidR="00573BA6" w:rsidRPr="00017398" w:rsidRDefault="005456EB" w:rsidP="00CF57A6">
      <w:pPr>
        <w:pStyle w:val="Nagwek2"/>
        <w:tabs>
          <w:tab w:val="clear" w:pos="747"/>
          <w:tab w:val="clear" w:pos="927"/>
          <w:tab w:val="clear" w:pos="974"/>
          <w:tab w:val="clear" w:pos="1620"/>
          <w:tab w:val="clear" w:pos="2676"/>
        </w:tabs>
        <w:spacing w:line="276" w:lineRule="auto"/>
        <w:ind w:left="709" w:hanging="709"/>
        <w:rPr>
          <w:rFonts w:ascii="Verdana" w:hAnsi="Verdana" w:cs="Times New Roman"/>
          <w:sz w:val="20"/>
          <w:szCs w:val="20"/>
        </w:rPr>
      </w:pPr>
      <w:bookmarkStart w:id="237" w:name="_Toc64297240"/>
      <w:bookmarkStart w:id="238" w:name="_Toc64386793"/>
      <w:r w:rsidRPr="00017398">
        <w:rPr>
          <w:rFonts w:ascii="Verdana" w:hAnsi="Verdana" w:cs="Times New Roman"/>
          <w:sz w:val="20"/>
          <w:szCs w:val="20"/>
        </w:rPr>
        <w:t>8.2.</w:t>
      </w:r>
      <w:r w:rsidRPr="00017398">
        <w:rPr>
          <w:rFonts w:ascii="Verdana" w:hAnsi="Verdana" w:cs="Times New Roman"/>
          <w:sz w:val="20"/>
          <w:szCs w:val="20"/>
        </w:rPr>
        <w:tab/>
      </w:r>
      <w:r w:rsidR="00573BA6" w:rsidRPr="00017398">
        <w:rPr>
          <w:rFonts w:ascii="Verdana" w:hAnsi="Verdana" w:cs="Times New Roman"/>
          <w:sz w:val="20"/>
          <w:szCs w:val="20"/>
        </w:rPr>
        <w:t>Odbiór robót zanikających i ulegających zakryciu</w:t>
      </w:r>
      <w:bookmarkEnd w:id="237"/>
      <w:bookmarkEnd w:id="238"/>
    </w:p>
    <w:p w14:paraId="546C7A20" w14:textId="7125A21D" w:rsidR="00573BA6" w:rsidRPr="00DF527E" w:rsidRDefault="003777E1" w:rsidP="00CF57A6">
      <w:pPr>
        <w:spacing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8.2.1.</w:t>
      </w:r>
      <w:r w:rsidRPr="00DF527E">
        <w:rPr>
          <w:rFonts w:ascii="Verdana" w:hAnsi="Verdana"/>
          <w:sz w:val="20"/>
          <w:szCs w:val="20"/>
        </w:rPr>
        <w:tab/>
      </w:r>
      <w:r w:rsidR="00573BA6" w:rsidRPr="00DF527E">
        <w:rPr>
          <w:rFonts w:ascii="Verdana" w:hAnsi="Verdana"/>
          <w:sz w:val="20"/>
          <w:szCs w:val="20"/>
        </w:rPr>
        <w:t>Odbiorowi robót zanikających i ulegających zakryciu podlega przygotowanie podłoża.</w:t>
      </w:r>
    </w:p>
    <w:p w14:paraId="6096064C" w14:textId="275A329D" w:rsidR="00573BA6" w:rsidRPr="00DF527E" w:rsidRDefault="003777E1" w:rsidP="004A7482">
      <w:pPr>
        <w:spacing w:before="240"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8.2.2.</w:t>
      </w:r>
      <w:r w:rsidRPr="00DF527E">
        <w:rPr>
          <w:rFonts w:ascii="Verdana" w:hAnsi="Verdana"/>
          <w:sz w:val="20"/>
          <w:szCs w:val="20"/>
        </w:rPr>
        <w:tab/>
      </w:r>
      <w:r w:rsidR="00573BA6" w:rsidRPr="00DF527E">
        <w:rPr>
          <w:rFonts w:ascii="Verdana" w:hAnsi="Verdana"/>
          <w:sz w:val="20"/>
          <w:szCs w:val="20"/>
        </w:rPr>
        <w:t xml:space="preserve">Odbiór tych robót powinien być zgodny z wymaganiami </w:t>
      </w:r>
      <w:r w:rsidR="0089612F" w:rsidRPr="00DF527E">
        <w:rPr>
          <w:rFonts w:ascii="Verdana" w:hAnsi="Verdana"/>
          <w:sz w:val="20"/>
          <w:szCs w:val="20"/>
        </w:rPr>
        <w:t>WWiORB</w:t>
      </w:r>
      <w:r w:rsidR="00573BA6" w:rsidRPr="00DF527E">
        <w:rPr>
          <w:rFonts w:ascii="Verdana" w:hAnsi="Verdana"/>
          <w:sz w:val="20"/>
          <w:szCs w:val="20"/>
        </w:rPr>
        <w:t xml:space="preserve"> D-M-00.00.00 „Wymagania ogólne” oraz niniejszej </w:t>
      </w:r>
      <w:r w:rsidR="0089612F" w:rsidRPr="00DF527E">
        <w:rPr>
          <w:rFonts w:ascii="Verdana" w:hAnsi="Verdana"/>
          <w:sz w:val="20"/>
          <w:szCs w:val="20"/>
        </w:rPr>
        <w:t>WWiORB</w:t>
      </w:r>
      <w:r w:rsidR="00573BA6" w:rsidRPr="00DF527E">
        <w:rPr>
          <w:rFonts w:ascii="Verdana" w:hAnsi="Verdana"/>
          <w:sz w:val="20"/>
          <w:szCs w:val="20"/>
        </w:rPr>
        <w:t>.</w:t>
      </w:r>
    </w:p>
    <w:p w14:paraId="7241F21A" w14:textId="77777777" w:rsidR="00E64B36" w:rsidRPr="00017398" w:rsidRDefault="00E64B36" w:rsidP="00E64B36">
      <w:pPr>
        <w:spacing w:before="240" w:line="276" w:lineRule="auto"/>
        <w:ind w:left="709" w:hanging="709"/>
        <w:jc w:val="both"/>
        <w:rPr>
          <w:rFonts w:ascii="Verdana" w:hAnsi="Verdana"/>
          <w:b/>
          <w:sz w:val="20"/>
          <w:szCs w:val="20"/>
        </w:rPr>
      </w:pPr>
      <w:r w:rsidRPr="00017398">
        <w:rPr>
          <w:rFonts w:ascii="Verdana" w:hAnsi="Verdana"/>
          <w:b/>
          <w:sz w:val="20"/>
          <w:szCs w:val="20"/>
        </w:rPr>
        <w:t>8.3. Zasady postepowania z wadliwie wykonanymi robotami</w:t>
      </w:r>
    </w:p>
    <w:p w14:paraId="66F1D185" w14:textId="2DA4F6FF" w:rsidR="00E64B36" w:rsidRPr="00DF527E" w:rsidRDefault="00E64B36" w:rsidP="0074110C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Jeżeli wystąpią wyniki negatywne dla materiałów i robót (nie spełniające wymagań określonych w WWiORB i opracowanych na ich podstawie STWiORB), to Inżynier/</w:t>
      </w:r>
      <w:r w:rsidR="00E817F7" w:rsidRPr="00DF527E">
        <w:rPr>
          <w:rFonts w:ascii="Verdana" w:hAnsi="Verdana"/>
          <w:sz w:val="20"/>
          <w:szCs w:val="20"/>
        </w:rPr>
        <w:t>Inspektor Nadzoru/</w:t>
      </w:r>
      <w:r w:rsidRPr="00DF527E">
        <w:rPr>
          <w:rFonts w:ascii="Verdana" w:hAnsi="Verdana"/>
          <w:sz w:val="20"/>
          <w:szCs w:val="20"/>
        </w:rPr>
        <w:t>Zamawiający wydaje Wykonawcy polecenie przedstawienia programu naprawczego, chyba że na wniosek jednej ze stron kontraktu zostaną wykonane badania lub pomiary arbitrażowe (zgodnie z pkt. 6.5 niniejszego WWiORB), a ich wyniki będą pozytywne. Wykonawca w programie tym jest zobowiązany dokonać oceny wpływu na trwałość, przedstawić sposób naprawienia wady lub wnioskować o zredukowanie ceny kontraktowej.</w:t>
      </w:r>
    </w:p>
    <w:p w14:paraId="65FFC1BE" w14:textId="0C8DCC9E" w:rsidR="00E64B36" w:rsidRPr="00DF527E" w:rsidRDefault="00E64B36" w:rsidP="0074110C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Na zastosowanie programu naprawczego wyraża zgodę Inżynier/</w:t>
      </w:r>
      <w:r w:rsidR="00E817F7" w:rsidRPr="00DF527E">
        <w:rPr>
          <w:rFonts w:ascii="Verdana" w:hAnsi="Verdana"/>
          <w:sz w:val="20"/>
          <w:szCs w:val="20"/>
        </w:rPr>
        <w:t>Inspektor Nadzoru/</w:t>
      </w:r>
      <w:r w:rsidRPr="00DF527E">
        <w:rPr>
          <w:rFonts w:ascii="Verdana" w:hAnsi="Verdana"/>
          <w:sz w:val="20"/>
          <w:szCs w:val="20"/>
        </w:rPr>
        <w:t xml:space="preserve">Zamawiający. </w:t>
      </w:r>
    </w:p>
    <w:p w14:paraId="1FB87B7B" w14:textId="6E5A98B7" w:rsidR="00E64B36" w:rsidRPr="00DF527E" w:rsidRDefault="00E64B36" w:rsidP="0074110C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W przypadku braku zgody</w:t>
      </w:r>
      <w:r w:rsidRPr="00017398">
        <w:t xml:space="preserve"> </w:t>
      </w:r>
      <w:r w:rsidRPr="00DF527E">
        <w:rPr>
          <w:rFonts w:ascii="Verdana" w:hAnsi="Verdana"/>
          <w:sz w:val="20"/>
          <w:szCs w:val="20"/>
        </w:rPr>
        <w:t>Inżyniera/</w:t>
      </w:r>
      <w:r w:rsidR="00E817F7" w:rsidRPr="00DF527E">
        <w:rPr>
          <w:rFonts w:ascii="Verdana" w:hAnsi="Verdana"/>
          <w:sz w:val="20"/>
          <w:szCs w:val="20"/>
        </w:rPr>
        <w:t>Inspektora Nadzoru/</w:t>
      </w:r>
      <w:r w:rsidRPr="00DF527E">
        <w:rPr>
          <w:rFonts w:ascii="Verdana" w:hAnsi="Verdana"/>
          <w:sz w:val="20"/>
          <w:szCs w:val="20"/>
        </w:rPr>
        <w:t>Zamawiającego na zastosowanie programu naprawczego wszystkie materiały i roboty nie spełniające wymagań podanych w odpowiednich punktach WWiORB zostaną odrzucone. Wykonawca wymieni materiały na właściwe i wykona prawidłowo roboty na własny koszt.</w:t>
      </w:r>
    </w:p>
    <w:p w14:paraId="2B741BD3" w14:textId="0365CEEA" w:rsidR="00441449" w:rsidRPr="00DF527E" w:rsidRDefault="00E64B36" w:rsidP="0074110C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Jeżeli wymiana materiałów niespełniających wymagań lub wadliwie wykonane roboty spowodowują szkodę w innych, prawidłowo wykonanych robotach, to również te roboty powinny być ponownie wykonane przez Wykonawcę na jego koszt.</w:t>
      </w:r>
    </w:p>
    <w:p w14:paraId="767C884B" w14:textId="50D8DCAD" w:rsidR="00573BA6" w:rsidRPr="00017398" w:rsidRDefault="00573BA6" w:rsidP="00E64B36">
      <w:pPr>
        <w:pStyle w:val="Nagwek1"/>
        <w:tabs>
          <w:tab w:val="clear" w:pos="757"/>
          <w:tab w:val="clear" w:pos="927"/>
          <w:tab w:val="clear" w:pos="1117"/>
          <w:tab w:val="clear" w:pos="1154"/>
          <w:tab w:val="clear" w:pos="2136"/>
        </w:tabs>
        <w:spacing w:before="240" w:after="0" w:line="276" w:lineRule="auto"/>
        <w:ind w:left="709" w:hanging="709"/>
        <w:jc w:val="both"/>
        <w:rPr>
          <w:rFonts w:ascii="Verdana" w:hAnsi="Verdana" w:cs="Times New Roman"/>
          <w:sz w:val="20"/>
          <w:szCs w:val="20"/>
        </w:rPr>
      </w:pPr>
      <w:bookmarkStart w:id="239" w:name="_Toc507909787"/>
      <w:bookmarkStart w:id="240" w:name="_Toc507909894"/>
      <w:bookmarkStart w:id="241" w:name="_Toc138042853"/>
      <w:bookmarkStart w:id="242" w:name="_Toc250368199"/>
      <w:bookmarkStart w:id="243" w:name="_Toc259778062"/>
      <w:bookmarkStart w:id="244" w:name="_Toc266273518"/>
      <w:bookmarkStart w:id="245" w:name="_Toc64297241"/>
      <w:bookmarkStart w:id="246" w:name="_Toc64386794"/>
      <w:r w:rsidRPr="00017398">
        <w:rPr>
          <w:rFonts w:ascii="Verdana" w:hAnsi="Verdana" w:cs="Times New Roman"/>
          <w:sz w:val="20"/>
          <w:szCs w:val="20"/>
        </w:rPr>
        <w:t>9.</w:t>
      </w:r>
      <w:bookmarkEnd w:id="236"/>
      <w:bookmarkEnd w:id="239"/>
      <w:bookmarkEnd w:id="240"/>
      <w:bookmarkEnd w:id="241"/>
      <w:bookmarkEnd w:id="242"/>
      <w:bookmarkEnd w:id="243"/>
      <w:bookmarkEnd w:id="244"/>
      <w:r w:rsidR="005456EB" w:rsidRPr="00017398">
        <w:rPr>
          <w:rFonts w:ascii="Verdana" w:hAnsi="Verdana" w:cs="Times New Roman"/>
          <w:sz w:val="20"/>
          <w:szCs w:val="20"/>
        </w:rPr>
        <w:tab/>
      </w:r>
      <w:r w:rsidRPr="00017398">
        <w:rPr>
          <w:rFonts w:ascii="Verdana" w:hAnsi="Verdana" w:cs="Times New Roman"/>
          <w:sz w:val="20"/>
          <w:szCs w:val="20"/>
        </w:rPr>
        <w:t>PODSTAWA PŁATNOŚCI</w:t>
      </w:r>
      <w:bookmarkEnd w:id="245"/>
      <w:bookmarkEnd w:id="246"/>
    </w:p>
    <w:p w14:paraId="22859AA9" w14:textId="4AFD5E72" w:rsidR="00573BA6" w:rsidRPr="00017398" w:rsidRDefault="005456EB" w:rsidP="00CE7D37">
      <w:pPr>
        <w:pStyle w:val="Nagwek2"/>
        <w:tabs>
          <w:tab w:val="clear" w:pos="747"/>
          <w:tab w:val="clear" w:pos="927"/>
          <w:tab w:val="clear" w:pos="974"/>
          <w:tab w:val="clear" w:pos="1620"/>
          <w:tab w:val="clear" w:pos="2676"/>
        </w:tabs>
        <w:spacing w:line="276" w:lineRule="auto"/>
        <w:ind w:left="709" w:hanging="709"/>
        <w:rPr>
          <w:rFonts w:ascii="Verdana" w:hAnsi="Verdana" w:cs="Times New Roman"/>
          <w:sz w:val="20"/>
          <w:szCs w:val="20"/>
        </w:rPr>
      </w:pPr>
      <w:bookmarkStart w:id="247" w:name="_Toc64297242"/>
      <w:bookmarkStart w:id="248" w:name="_Toc64386795"/>
      <w:r w:rsidRPr="00017398">
        <w:rPr>
          <w:rFonts w:ascii="Verdana" w:hAnsi="Verdana" w:cs="Times New Roman"/>
          <w:sz w:val="20"/>
          <w:szCs w:val="20"/>
        </w:rPr>
        <w:t>9.1.</w:t>
      </w:r>
      <w:r w:rsidRPr="00017398">
        <w:rPr>
          <w:rFonts w:ascii="Verdana" w:hAnsi="Verdana" w:cs="Times New Roman"/>
          <w:sz w:val="20"/>
          <w:szCs w:val="20"/>
        </w:rPr>
        <w:tab/>
      </w:r>
      <w:r w:rsidR="00573BA6" w:rsidRPr="00017398">
        <w:rPr>
          <w:rFonts w:ascii="Verdana" w:hAnsi="Verdana" w:cs="Times New Roman"/>
          <w:sz w:val="20"/>
          <w:szCs w:val="20"/>
        </w:rPr>
        <w:t>Ogólne ustalenia dotyczące podstawy płatności</w:t>
      </w:r>
      <w:bookmarkEnd w:id="247"/>
      <w:bookmarkEnd w:id="248"/>
    </w:p>
    <w:p w14:paraId="7A8B1125" w14:textId="2057197C" w:rsidR="00573BA6" w:rsidRPr="00DF527E" w:rsidRDefault="00573BA6" w:rsidP="00A964C1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 xml:space="preserve">Ogólne ustalenia dotyczące podstawy płatności podano w </w:t>
      </w:r>
      <w:r w:rsidR="00CE7D37" w:rsidRPr="00DF527E">
        <w:rPr>
          <w:rFonts w:ascii="Verdana" w:hAnsi="Verdana"/>
          <w:sz w:val="20"/>
          <w:szCs w:val="20"/>
        </w:rPr>
        <w:t>WWiORB</w:t>
      </w:r>
      <w:r w:rsidRPr="00DF527E">
        <w:rPr>
          <w:rFonts w:ascii="Verdana" w:hAnsi="Verdana"/>
          <w:sz w:val="20"/>
          <w:szCs w:val="20"/>
        </w:rPr>
        <w:t xml:space="preserve"> D-M-00.00.00 „Wymagania ogólne”.</w:t>
      </w:r>
    </w:p>
    <w:p w14:paraId="441DAAC8" w14:textId="39A23121" w:rsidR="00573BA6" w:rsidRPr="00017398" w:rsidRDefault="005456EB" w:rsidP="00CF57A6">
      <w:pPr>
        <w:pStyle w:val="Nagwek2"/>
        <w:tabs>
          <w:tab w:val="clear" w:pos="747"/>
          <w:tab w:val="clear" w:pos="927"/>
          <w:tab w:val="clear" w:pos="974"/>
          <w:tab w:val="clear" w:pos="1620"/>
          <w:tab w:val="clear" w:pos="2676"/>
        </w:tabs>
        <w:spacing w:line="276" w:lineRule="auto"/>
        <w:ind w:left="709" w:hanging="709"/>
        <w:rPr>
          <w:rFonts w:ascii="Verdana" w:hAnsi="Verdana" w:cs="Times New Roman"/>
          <w:sz w:val="20"/>
          <w:szCs w:val="20"/>
        </w:rPr>
      </w:pPr>
      <w:bookmarkStart w:id="249" w:name="_Toc64297243"/>
      <w:bookmarkStart w:id="250" w:name="_Toc64386796"/>
      <w:r w:rsidRPr="00017398">
        <w:rPr>
          <w:rFonts w:ascii="Verdana" w:hAnsi="Verdana" w:cs="Times New Roman"/>
          <w:sz w:val="20"/>
          <w:szCs w:val="20"/>
        </w:rPr>
        <w:t>9.2.</w:t>
      </w:r>
      <w:r w:rsidRPr="00017398">
        <w:rPr>
          <w:rFonts w:ascii="Verdana" w:hAnsi="Verdana" w:cs="Times New Roman"/>
          <w:sz w:val="20"/>
          <w:szCs w:val="20"/>
        </w:rPr>
        <w:tab/>
      </w:r>
      <w:r w:rsidR="00573BA6" w:rsidRPr="00017398">
        <w:rPr>
          <w:rFonts w:ascii="Verdana" w:hAnsi="Verdana" w:cs="Times New Roman"/>
          <w:sz w:val="20"/>
          <w:szCs w:val="20"/>
        </w:rPr>
        <w:t>Cena jednostki obmiarowej</w:t>
      </w:r>
      <w:bookmarkEnd w:id="249"/>
      <w:bookmarkEnd w:id="250"/>
    </w:p>
    <w:p w14:paraId="412D9BB0" w14:textId="5360E75D" w:rsidR="00573BA6" w:rsidRPr="00DF527E" w:rsidRDefault="00573BA6" w:rsidP="0074110C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DF527E">
          <w:rPr>
            <w:rFonts w:ascii="Verdana" w:hAnsi="Verdana"/>
            <w:sz w:val="20"/>
            <w:szCs w:val="20"/>
          </w:rPr>
          <w:t>1 m</w:t>
        </w:r>
        <w:r w:rsidRPr="00DF527E">
          <w:rPr>
            <w:rFonts w:ascii="Verdana" w:hAnsi="Verdana"/>
            <w:sz w:val="20"/>
            <w:szCs w:val="20"/>
            <w:vertAlign w:val="superscript"/>
          </w:rPr>
          <w:t>2</w:t>
        </w:r>
      </w:smartTag>
      <w:r w:rsidRPr="00DF527E">
        <w:rPr>
          <w:rFonts w:ascii="Verdana" w:hAnsi="Verdana"/>
          <w:sz w:val="20"/>
          <w:szCs w:val="20"/>
        </w:rPr>
        <w:t xml:space="preserve"> warstwy odcinającej z geowłókniny obejmuje:</w:t>
      </w:r>
    </w:p>
    <w:p w14:paraId="0DBA9166" w14:textId="1DA44148" w:rsidR="00573BA6" w:rsidRPr="00DF527E" w:rsidRDefault="00573BA6" w:rsidP="00DE058D">
      <w:pPr>
        <w:pStyle w:val="Akapitzlist"/>
        <w:numPr>
          <w:ilvl w:val="0"/>
          <w:numId w:val="79"/>
        </w:numPr>
        <w:tabs>
          <w:tab w:val="num" w:pos="284"/>
        </w:tabs>
        <w:spacing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prace pomiarowe i roboty przygotowawcze,</w:t>
      </w:r>
    </w:p>
    <w:p w14:paraId="49689D18" w14:textId="28652CA7" w:rsidR="00573BA6" w:rsidRPr="00DF527E" w:rsidRDefault="00573BA6" w:rsidP="00DE058D">
      <w:pPr>
        <w:pStyle w:val="Akapitzlist"/>
        <w:numPr>
          <w:ilvl w:val="0"/>
          <w:numId w:val="79"/>
        </w:numPr>
        <w:tabs>
          <w:tab w:val="num" w:pos="284"/>
        </w:tabs>
        <w:spacing w:before="100" w:beforeAutospacing="1"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oznakowanie robót,</w:t>
      </w:r>
    </w:p>
    <w:p w14:paraId="4D5F6D8C" w14:textId="1371A74A" w:rsidR="00573BA6" w:rsidRPr="00DF527E" w:rsidRDefault="00573BA6" w:rsidP="00DE058D">
      <w:pPr>
        <w:pStyle w:val="Akapitzlist"/>
        <w:numPr>
          <w:ilvl w:val="0"/>
          <w:numId w:val="79"/>
        </w:numPr>
        <w:tabs>
          <w:tab w:val="num" w:pos="284"/>
        </w:tabs>
        <w:spacing w:before="100" w:beforeAutospacing="1"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przygotowanie podłoża,</w:t>
      </w:r>
    </w:p>
    <w:p w14:paraId="60FA66CE" w14:textId="1606D5FD" w:rsidR="00573BA6" w:rsidRPr="00DF527E" w:rsidRDefault="00573BA6" w:rsidP="00DE058D">
      <w:pPr>
        <w:pStyle w:val="Akapitzlist"/>
        <w:numPr>
          <w:ilvl w:val="0"/>
          <w:numId w:val="79"/>
        </w:numPr>
        <w:spacing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dostarczenie materiałów i sprzętu,</w:t>
      </w:r>
    </w:p>
    <w:p w14:paraId="0146C99A" w14:textId="1C835009" w:rsidR="00573BA6" w:rsidRPr="00DF527E" w:rsidRDefault="00573BA6" w:rsidP="00DE058D">
      <w:pPr>
        <w:pStyle w:val="Akapitzlist"/>
        <w:numPr>
          <w:ilvl w:val="0"/>
          <w:numId w:val="79"/>
        </w:numPr>
        <w:tabs>
          <w:tab w:val="num" w:pos="284"/>
        </w:tabs>
        <w:spacing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wykonanie robót przygotowawczych,</w:t>
      </w:r>
    </w:p>
    <w:p w14:paraId="13B0C77B" w14:textId="36704B73" w:rsidR="00573BA6" w:rsidRPr="00DF527E" w:rsidRDefault="00573BA6" w:rsidP="00DE058D">
      <w:pPr>
        <w:pStyle w:val="Akapitzlist"/>
        <w:numPr>
          <w:ilvl w:val="0"/>
          <w:numId w:val="79"/>
        </w:numPr>
        <w:tabs>
          <w:tab w:val="num" w:pos="284"/>
        </w:tabs>
        <w:spacing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 xml:space="preserve">ułożenie geowłókniny według wymagań dokumentacji projektowej, </w:t>
      </w:r>
      <w:r w:rsidR="00413C7D" w:rsidRPr="00DF527E">
        <w:rPr>
          <w:rFonts w:ascii="Verdana" w:hAnsi="Verdana"/>
          <w:sz w:val="20"/>
          <w:szCs w:val="20"/>
        </w:rPr>
        <w:t>WWiORB</w:t>
      </w:r>
      <w:r w:rsidRPr="00DF527E">
        <w:rPr>
          <w:rFonts w:ascii="Verdana" w:hAnsi="Verdana"/>
          <w:sz w:val="20"/>
          <w:szCs w:val="20"/>
        </w:rPr>
        <w:t xml:space="preserve"> </w:t>
      </w:r>
      <w:r w:rsidR="006E35B8" w:rsidRPr="00DF527E">
        <w:rPr>
          <w:rFonts w:ascii="Verdana" w:hAnsi="Verdana"/>
          <w:sz w:val="20"/>
          <w:szCs w:val="20"/>
        </w:rPr>
        <w:br/>
      </w:r>
      <w:r w:rsidRPr="00DF527E">
        <w:rPr>
          <w:rFonts w:ascii="Verdana" w:hAnsi="Verdana"/>
          <w:sz w:val="20"/>
          <w:szCs w:val="20"/>
        </w:rPr>
        <w:t>i specyfikacji technicznej,</w:t>
      </w:r>
    </w:p>
    <w:p w14:paraId="7FE16570" w14:textId="4421168B" w:rsidR="00573BA6" w:rsidRPr="00DF527E" w:rsidRDefault="00573BA6" w:rsidP="00DE058D">
      <w:pPr>
        <w:pStyle w:val="Akapitzlist"/>
        <w:numPr>
          <w:ilvl w:val="0"/>
          <w:numId w:val="79"/>
        </w:numPr>
        <w:tabs>
          <w:tab w:val="num" w:pos="284"/>
        </w:tabs>
        <w:spacing w:before="100" w:beforeAutospacing="1"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przeprowadzenie pomiarów i badań wymaganych w specyfikacji technicznej,</w:t>
      </w:r>
    </w:p>
    <w:p w14:paraId="681345F9" w14:textId="77777777" w:rsidR="003445CF" w:rsidRPr="00DF527E" w:rsidRDefault="00573BA6" w:rsidP="003445CF">
      <w:pPr>
        <w:pStyle w:val="Akapitzlist"/>
        <w:numPr>
          <w:ilvl w:val="0"/>
          <w:numId w:val="79"/>
        </w:numPr>
        <w:tabs>
          <w:tab w:val="num" w:pos="284"/>
        </w:tabs>
        <w:spacing w:before="100" w:beforeAutospacing="1"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odwiezienie sprzętu</w:t>
      </w:r>
      <w:r w:rsidR="003445CF" w:rsidRPr="00DF527E">
        <w:rPr>
          <w:rFonts w:ascii="Verdana" w:hAnsi="Verdana"/>
          <w:sz w:val="20"/>
          <w:szCs w:val="20"/>
        </w:rPr>
        <w:t>,</w:t>
      </w:r>
    </w:p>
    <w:p w14:paraId="3FD7A84F" w14:textId="5B97C2A6" w:rsidR="003445CF" w:rsidRPr="00DF527E" w:rsidRDefault="003445CF" w:rsidP="003445CF">
      <w:pPr>
        <w:pStyle w:val="Akapitzlist"/>
        <w:numPr>
          <w:ilvl w:val="0"/>
          <w:numId w:val="79"/>
        </w:numPr>
        <w:tabs>
          <w:tab w:val="num" w:pos="284"/>
        </w:tabs>
        <w:spacing w:before="100" w:beforeAutospacing="1"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zawiera wszelkie inne czynności związane z prawidłowym wykonaniem warstwy zgodnie z wymaganiami niniejszych WWiORB.</w:t>
      </w:r>
    </w:p>
    <w:p w14:paraId="451B3919" w14:textId="25D0C344" w:rsidR="003445CF" w:rsidRPr="00DF527E" w:rsidRDefault="003445CF" w:rsidP="003445CF">
      <w:pPr>
        <w:ind w:left="709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Wszystkie roboty powinny być wykonane według wymagań dokumentacji projektowej, WWiORB, specyfikacji technicznej i postanowień Inżyniera/ Inspektora Nadzoru/ Zamawiającego.</w:t>
      </w:r>
    </w:p>
    <w:p w14:paraId="0D662897" w14:textId="7A724D1B" w:rsidR="00573BA6" w:rsidRPr="00017398" w:rsidRDefault="005456EB" w:rsidP="00CF57A6">
      <w:pPr>
        <w:pStyle w:val="Nagwek2"/>
        <w:tabs>
          <w:tab w:val="clear" w:pos="747"/>
          <w:tab w:val="clear" w:pos="927"/>
          <w:tab w:val="clear" w:pos="974"/>
          <w:tab w:val="clear" w:pos="1620"/>
          <w:tab w:val="clear" w:pos="2676"/>
        </w:tabs>
        <w:spacing w:line="276" w:lineRule="auto"/>
        <w:ind w:left="709" w:hanging="709"/>
        <w:rPr>
          <w:rFonts w:ascii="Verdana" w:hAnsi="Verdana" w:cs="Times New Roman"/>
          <w:sz w:val="20"/>
          <w:szCs w:val="20"/>
        </w:rPr>
      </w:pPr>
      <w:bookmarkStart w:id="251" w:name="_Toc64297244"/>
      <w:bookmarkStart w:id="252" w:name="_Toc64386797"/>
      <w:r w:rsidRPr="00017398">
        <w:rPr>
          <w:rFonts w:ascii="Verdana" w:hAnsi="Verdana" w:cs="Times New Roman"/>
          <w:sz w:val="20"/>
          <w:szCs w:val="20"/>
        </w:rPr>
        <w:t>9.3.</w:t>
      </w:r>
      <w:r w:rsidRPr="00017398">
        <w:rPr>
          <w:rFonts w:ascii="Verdana" w:hAnsi="Verdana" w:cs="Times New Roman"/>
          <w:sz w:val="20"/>
          <w:szCs w:val="20"/>
        </w:rPr>
        <w:tab/>
      </w:r>
      <w:r w:rsidR="00573BA6" w:rsidRPr="00017398">
        <w:rPr>
          <w:rFonts w:ascii="Verdana" w:hAnsi="Verdana" w:cs="Times New Roman"/>
          <w:sz w:val="20"/>
          <w:szCs w:val="20"/>
        </w:rPr>
        <w:t>Sposób rozliczenia robót tymczasowych i prac towarzyszących</w:t>
      </w:r>
      <w:bookmarkEnd w:id="251"/>
      <w:bookmarkEnd w:id="252"/>
    </w:p>
    <w:p w14:paraId="232FEE8A" w14:textId="5E09F2F8" w:rsidR="00573BA6" w:rsidRPr="00DF527E" w:rsidRDefault="00573BA6" w:rsidP="0074110C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 xml:space="preserve">Cena wykonania robót określonych niniejszą </w:t>
      </w:r>
      <w:r w:rsidR="00CE7D37" w:rsidRPr="00DF527E">
        <w:rPr>
          <w:rFonts w:ascii="Verdana" w:hAnsi="Verdana"/>
          <w:sz w:val="20"/>
          <w:szCs w:val="20"/>
        </w:rPr>
        <w:t>WWiORB</w:t>
      </w:r>
      <w:r w:rsidRPr="00DF527E">
        <w:rPr>
          <w:rFonts w:ascii="Verdana" w:hAnsi="Verdana"/>
          <w:sz w:val="20"/>
          <w:szCs w:val="20"/>
        </w:rPr>
        <w:t xml:space="preserve"> obejmuje:</w:t>
      </w:r>
    </w:p>
    <w:p w14:paraId="00DEFB21" w14:textId="42A54C73" w:rsidR="00573BA6" w:rsidRPr="00DF527E" w:rsidRDefault="00573BA6" w:rsidP="00DE058D">
      <w:pPr>
        <w:pStyle w:val="Akapitzlist"/>
        <w:numPr>
          <w:ilvl w:val="1"/>
          <w:numId w:val="80"/>
        </w:numPr>
        <w:spacing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roboty tymczasowe, które są potrzebne do wykonania robót podstawowych, ale nie są przekazywane Zamawiającemu i są usuwane po wykonaniu robót podstawowych,</w:t>
      </w:r>
    </w:p>
    <w:p w14:paraId="0554D00C" w14:textId="6296D030" w:rsidR="00573BA6" w:rsidRPr="00DF527E" w:rsidRDefault="00573BA6" w:rsidP="00DE058D">
      <w:pPr>
        <w:pStyle w:val="Akapitzlist"/>
        <w:numPr>
          <w:ilvl w:val="1"/>
          <w:numId w:val="80"/>
        </w:numPr>
        <w:spacing w:before="100" w:beforeAutospacing="1"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DF527E">
        <w:rPr>
          <w:rFonts w:ascii="Verdana" w:hAnsi="Verdana"/>
          <w:sz w:val="20"/>
          <w:szCs w:val="20"/>
        </w:rPr>
        <w:t>prace towarzyszące, które są niezbędne do wykonania robót podstawowych, niezaliczane do robót tymczasowych, jak geodezyjne wytyczenie robót itd.</w:t>
      </w:r>
    </w:p>
    <w:p w14:paraId="4EBDADEF" w14:textId="77777777" w:rsidR="00441449" w:rsidRPr="00DF527E" w:rsidRDefault="00441449" w:rsidP="00CF57A6">
      <w:pPr>
        <w:pStyle w:val="Akapitzlist"/>
        <w:spacing w:line="276" w:lineRule="auto"/>
        <w:ind w:left="1134"/>
        <w:jc w:val="both"/>
        <w:rPr>
          <w:rFonts w:ascii="Verdana" w:hAnsi="Verdana"/>
          <w:sz w:val="20"/>
          <w:szCs w:val="20"/>
        </w:rPr>
      </w:pPr>
    </w:p>
    <w:p w14:paraId="21BE1289" w14:textId="77777777" w:rsidR="00573BA6" w:rsidRPr="00017398" w:rsidRDefault="00573BA6" w:rsidP="00CF57A6">
      <w:pPr>
        <w:pStyle w:val="Nagwek1"/>
        <w:tabs>
          <w:tab w:val="clear" w:pos="757"/>
          <w:tab w:val="clear" w:pos="927"/>
          <w:tab w:val="clear" w:pos="1117"/>
          <w:tab w:val="clear" w:pos="1154"/>
          <w:tab w:val="clear" w:pos="2136"/>
        </w:tabs>
        <w:spacing w:after="0" w:line="276" w:lineRule="auto"/>
        <w:ind w:left="709" w:hanging="709"/>
        <w:jc w:val="both"/>
        <w:rPr>
          <w:rFonts w:ascii="Verdana" w:hAnsi="Verdana" w:cs="Times New Roman"/>
          <w:sz w:val="20"/>
          <w:szCs w:val="20"/>
        </w:rPr>
      </w:pPr>
      <w:bookmarkStart w:id="253" w:name="_Toc24955917"/>
      <w:bookmarkStart w:id="254" w:name="_Toc25041751"/>
      <w:bookmarkStart w:id="255" w:name="_Toc79371980"/>
      <w:bookmarkStart w:id="256" w:name="_Toc84648750"/>
      <w:bookmarkStart w:id="257" w:name="_Toc84822934"/>
      <w:bookmarkStart w:id="258" w:name="_Toc85259367"/>
      <w:bookmarkStart w:id="259" w:name="_Toc90274382"/>
      <w:bookmarkStart w:id="260" w:name="_Toc92608251"/>
      <w:bookmarkStart w:id="261" w:name="_Toc113935596"/>
      <w:bookmarkStart w:id="262" w:name="_Toc115670890"/>
      <w:bookmarkStart w:id="263" w:name="_Toc120590630"/>
      <w:bookmarkStart w:id="264" w:name="_Toc138042854"/>
      <w:bookmarkStart w:id="265" w:name="_Toc250368200"/>
      <w:bookmarkStart w:id="266" w:name="_Toc259778063"/>
      <w:bookmarkStart w:id="267" w:name="_Toc266273519"/>
      <w:bookmarkStart w:id="268" w:name="_Toc64297245"/>
      <w:bookmarkStart w:id="269" w:name="_Toc64386798"/>
      <w:r w:rsidRPr="00017398">
        <w:rPr>
          <w:rFonts w:ascii="Verdana" w:hAnsi="Verdana" w:cs="Times New Roman"/>
          <w:sz w:val="20"/>
          <w:szCs w:val="20"/>
        </w:rPr>
        <w:t xml:space="preserve">10. </w:t>
      </w:r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r w:rsidRPr="00017398">
        <w:rPr>
          <w:rFonts w:ascii="Verdana" w:hAnsi="Verdana" w:cs="Times New Roman"/>
          <w:sz w:val="20"/>
          <w:szCs w:val="20"/>
        </w:rPr>
        <w:t>PRZEPISY ZWIĄZANE</w:t>
      </w:r>
      <w:bookmarkEnd w:id="268"/>
      <w:bookmarkEnd w:id="269"/>
    </w:p>
    <w:p w14:paraId="78E60B3D" w14:textId="4A1821F4" w:rsidR="00573BA6" w:rsidRPr="00017398" w:rsidRDefault="00573BA6" w:rsidP="00CF57A6">
      <w:pPr>
        <w:pStyle w:val="Nagwek2"/>
        <w:tabs>
          <w:tab w:val="clear" w:pos="747"/>
          <w:tab w:val="clear" w:pos="927"/>
          <w:tab w:val="clear" w:pos="974"/>
          <w:tab w:val="clear" w:pos="1620"/>
          <w:tab w:val="clear" w:pos="2676"/>
        </w:tabs>
        <w:spacing w:line="276" w:lineRule="auto"/>
        <w:ind w:left="709" w:hanging="709"/>
        <w:rPr>
          <w:rFonts w:ascii="Verdana" w:hAnsi="Verdana" w:cs="Times New Roman"/>
          <w:sz w:val="20"/>
          <w:szCs w:val="20"/>
        </w:rPr>
      </w:pPr>
      <w:bookmarkStart w:id="270" w:name="_Toc64297246"/>
      <w:bookmarkStart w:id="271" w:name="_Toc64386799"/>
      <w:r w:rsidRPr="00017398">
        <w:rPr>
          <w:rFonts w:ascii="Verdana" w:hAnsi="Verdana" w:cs="Times New Roman"/>
          <w:sz w:val="20"/>
          <w:szCs w:val="20"/>
        </w:rPr>
        <w:t>10.</w:t>
      </w:r>
      <w:r w:rsidR="00CE7D37" w:rsidRPr="00017398">
        <w:rPr>
          <w:rFonts w:ascii="Verdana" w:hAnsi="Verdana" w:cs="Times New Roman"/>
          <w:sz w:val="20"/>
          <w:szCs w:val="20"/>
        </w:rPr>
        <w:t>1</w:t>
      </w:r>
      <w:r w:rsidRPr="00017398">
        <w:rPr>
          <w:rFonts w:ascii="Verdana" w:hAnsi="Verdana" w:cs="Times New Roman"/>
          <w:sz w:val="20"/>
          <w:szCs w:val="20"/>
        </w:rPr>
        <w:t>. Normy</w:t>
      </w:r>
      <w:bookmarkEnd w:id="270"/>
      <w:bookmarkEnd w:id="271"/>
    </w:p>
    <w:tbl>
      <w:tblPr>
        <w:tblW w:w="9498" w:type="dxa"/>
        <w:tblLook w:val="01E0" w:firstRow="1" w:lastRow="1" w:firstColumn="1" w:lastColumn="1" w:noHBand="0" w:noVBand="0"/>
      </w:tblPr>
      <w:tblGrid>
        <w:gridCol w:w="426"/>
        <w:gridCol w:w="2025"/>
        <w:gridCol w:w="7047"/>
      </w:tblGrid>
      <w:tr w:rsidR="00573BA6" w:rsidRPr="00DF527E" w14:paraId="3D5A6125" w14:textId="77777777" w:rsidTr="006B0697">
        <w:tc>
          <w:tcPr>
            <w:tcW w:w="426" w:type="dxa"/>
            <w:hideMark/>
          </w:tcPr>
          <w:p w14:paraId="2C4A246A" w14:textId="5EFF1DE1" w:rsidR="00573BA6" w:rsidRPr="00DF527E" w:rsidRDefault="008F0999" w:rsidP="00CF57A6">
            <w:pPr>
              <w:spacing w:before="100" w:beforeAutospacing="1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1</w:t>
            </w:r>
            <w:r w:rsidR="00573BA6" w:rsidRPr="00DF527E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025" w:type="dxa"/>
            <w:hideMark/>
          </w:tcPr>
          <w:p w14:paraId="3363B6B9" w14:textId="77777777" w:rsidR="00573BA6" w:rsidRPr="00DF527E" w:rsidRDefault="00573BA6" w:rsidP="00CF57A6">
            <w:pPr>
              <w:spacing w:before="100" w:beforeAutospacing="1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PN-EN ISO 10319</w:t>
            </w:r>
          </w:p>
        </w:tc>
        <w:tc>
          <w:tcPr>
            <w:tcW w:w="7047" w:type="dxa"/>
            <w:hideMark/>
          </w:tcPr>
          <w:p w14:paraId="1365A43D" w14:textId="77777777" w:rsidR="00573BA6" w:rsidRPr="00DF527E" w:rsidRDefault="00573BA6" w:rsidP="00CF57A6">
            <w:pPr>
              <w:spacing w:before="100" w:beforeAutospacing="1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Geotekstylia – Badanie wytrzymałości na rozciąganie metodą szerokich próbek</w:t>
            </w:r>
          </w:p>
        </w:tc>
      </w:tr>
      <w:tr w:rsidR="00573BA6" w:rsidRPr="00DF527E" w14:paraId="065EFC1E" w14:textId="77777777" w:rsidTr="006B0697">
        <w:tc>
          <w:tcPr>
            <w:tcW w:w="426" w:type="dxa"/>
            <w:hideMark/>
          </w:tcPr>
          <w:p w14:paraId="4F4DAFFE" w14:textId="70EA99D1" w:rsidR="00573BA6" w:rsidRPr="00DF527E" w:rsidRDefault="008F0999" w:rsidP="00CF57A6">
            <w:pPr>
              <w:spacing w:before="100" w:beforeAutospacing="1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2</w:t>
            </w:r>
            <w:r w:rsidR="00573BA6" w:rsidRPr="00DF527E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025" w:type="dxa"/>
            <w:hideMark/>
          </w:tcPr>
          <w:p w14:paraId="72657E29" w14:textId="77777777" w:rsidR="00573BA6" w:rsidRPr="00DF527E" w:rsidRDefault="00573BA6" w:rsidP="00CF57A6">
            <w:pPr>
              <w:spacing w:before="100" w:beforeAutospacing="1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PN-EN ISO 12236</w:t>
            </w:r>
          </w:p>
        </w:tc>
        <w:tc>
          <w:tcPr>
            <w:tcW w:w="7047" w:type="dxa"/>
            <w:hideMark/>
          </w:tcPr>
          <w:p w14:paraId="3AA5D166" w14:textId="77777777" w:rsidR="00573BA6" w:rsidRPr="00DF527E" w:rsidRDefault="00573BA6" w:rsidP="00CF57A6">
            <w:pPr>
              <w:spacing w:before="100" w:beforeAutospacing="1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Geotekstylia i wyroby pokrewne – Badanie na przebicie statyczne (metoda CBR)</w:t>
            </w:r>
          </w:p>
        </w:tc>
      </w:tr>
      <w:tr w:rsidR="00573BA6" w:rsidRPr="00DF527E" w14:paraId="2497523E" w14:textId="77777777" w:rsidTr="006B0697">
        <w:tc>
          <w:tcPr>
            <w:tcW w:w="426" w:type="dxa"/>
            <w:hideMark/>
          </w:tcPr>
          <w:p w14:paraId="04FAB802" w14:textId="3D72D880" w:rsidR="00573BA6" w:rsidRPr="00DF527E" w:rsidRDefault="008F0999" w:rsidP="00CE7D37">
            <w:pPr>
              <w:spacing w:before="100" w:beforeAutospacing="1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3</w:t>
            </w:r>
            <w:r w:rsidR="00573BA6" w:rsidRPr="00DF527E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025" w:type="dxa"/>
            <w:hideMark/>
          </w:tcPr>
          <w:p w14:paraId="2171E58B" w14:textId="77777777" w:rsidR="00573BA6" w:rsidRPr="00DF527E" w:rsidRDefault="00573BA6" w:rsidP="00CE7D37">
            <w:pPr>
              <w:spacing w:before="100" w:beforeAutospacing="1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PN-EN ISO 12956</w:t>
            </w:r>
          </w:p>
        </w:tc>
        <w:tc>
          <w:tcPr>
            <w:tcW w:w="7047" w:type="dxa"/>
            <w:hideMark/>
          </w:tcPr>
          <w:p w14:paraId="297FBD8B" w14:textId="4E870E94" w:rsidR="00B51CE4" w:rsidRPr="00DF527E" w:rsidRDefault="00573BA6" w:rsidP="00CE7D37">
            <w:pPr>
              <w:spacing w:before="100" w:beforeAutospacing="1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z w:val="20"/>
                <w:szCs w:val="20"/>
              </w:rPr>
              <w:t>Geotekstylia i wyroby pokrewne – Wyznaczenie charakterystycznych wymiarów porów</w:t>
            </w:r>
          </w:p>
        </w:tc>
      </w:tr>
    </w:tbl>
    <w:p w14:paraId="22F16AC3" w14:textId="6C84DAC9" w:rsidR="00B51CE4" w:rsidRPr="00017398" w:rsidRDefault="00CE7D37" w:rsidP="006B0697">
      <w:pPr>
        <w:pStyle w:val="Zwykytekst"/>
        <w:spacing w:before="240" w:line="276" w:lineRule="auto"/>
        <w:jc w:val="both"/>
        <w:outlineLvl w:val="1"/>
        <w:rPr>
          <w:rFonts w:ascii="Verdana" w:hAnsi="Verdana"/>
          <w:b/>
          <w:sz w:val="20"/>
          <w:szCs w:val="20"/>
          <w:lang w:val="en-US"/>
        </w:rPr>
      </w:pPr>
      <w:bookmarkStart w:id="272" w:name="_Toc64297247"/>
      <w:bookmarkStart w:id="273" w:name="_Toc64386800"/>
      <w:r w:rsidRPr="00017398">
        <w:rPr>
          <w:rFonts w:ascii="Verdana" w:hAnsi="Verdana"/>
          <w:b/>
          <w:sz w:val="20"/>
          <w:szCs w:val="20"/>
          <w:lang w:val="en-US"/>
        </w:rPr>
        <w:t>10.2</w:t>
      </w:r>
      <w:r w:rsidR="00B51CE4" w:rsidRPr="00017398">
        <w:rPr>
          <w:rFonts w:ascii="Verdana" w:hAnsi="Verdana"/>
          <w:b/>
          <w:sz w:val="20"/>
          <w:szCs w:val="20"/>
          <w:lang w:val="en-US"/>
        </w:rPr>
        <w:t>.</w:t>
      </w:r>
      <w:r w:rsidR="00B51CE4" w:rsidRPr="00017398">
        <w:rPr>
          <w:rFonts w:ascii="Verdana" w:hAnsi="Verdana"/>
          <w:b/>
          <w:sz w:val="20"/>
          <w:szCs w:val="20"/>
          <w:lang w:val="en-US"/>
        </w:rPr>
        <w:tab/>
        <w:t>Inne dokumenty</w:t>
      </w:r>
      <w:bookmarkEnd w:id="272"/>
      <w:bookmarkEnd w:id="273"/>
    </w:p>
    <w:tbl>
      <w:tblPr>
        <w:tblW w:w="964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8941"/>
      </w:tblGrid>
      <w:tr w:rsidR="0099758F" w:rsidRPr="00DF527E" w14:paraId="1E4EE8F4" w14:textId="77777777" w:rsidTr="00CE7D37">
        <w:trPr>
          <w:jc w:val="center"/>
        </w:trPr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D0411" w14:textId="7A397BDB" w:rsidR="0099758F" w:rsidRPr="00DF527E" w:rsidRDefault="00CE7D37" w:rsidP="00F4725B">
            <w:pPr>
              <w:pStyle w:val="Standard"/>
              <w:widowControl w:val="0"/>
              <w:spacing w:line="276" w:lineRule="auto"/>
              <w:rPr>
                <w:rFonts w:ascii="Verdana" w:hAnsi="Verdana" w:cs="Times New Roman"/>
                <w:sz w:val="20"/>
                <w:szCs w:val="20"/>
              </w:rPr>
            </w:pPr>
            <w:r w:rsidRPr="00DF527E">
              <w:rPr>
                <w:rFonts w:ascii="Verdana" w:hAnsi="Verdana" w:cs="Times New Roman"/>
                <w:sz w:val="20"/>
                <w:szCs w:val="20"/>
              </w:rPr>
              <w:t xml:space="preserve">  </w:t>
            </w:r>
            <w:r w:rsidR="00F4725B" w:rsidRPr="00DF527E">
              <w:rPr>
                <w:rFonts w:ascii="Verdana" w:hAnsi="Verdana" w:cs="Times New Roman"/>
                <w:sz w:val="20"/>
                <w:szCs w:val="20"/>
              </w:rPr>
              <w:t>1</w:t>
            </w:r>
            <w:r w:rsidRPr="00DF527E">
              <w:rPr>
                <w:rFonts w:ascii="Verdana" w:hAnsi="Verdana" w:cs="Times New Roman"/>
                <w:sz w:val="20"/>
                <w:szCs w:val="20"/>
              </w:rPr>
              <w:t>.</w:t>
            </w:r>
          </w:p>
        </w:tc>
        <w:tc>
          <w:tcPr>
            <w:tcW w:w="89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1F849" w14:textId="7E5065D3" w:rsidR="0099758F" w:rsidRPr="00DF527E" w:rsidRDefault="0059783F" w:rsidP="00413C7D">
            <w:pPr>
              <w:autoSpaceDN/>
              <w:spacing w:line="276" w:lineRule="auto"/>
              <w:contextualSpacing/>
              <w:jc w:val="both"/>
              <w:textAlignment w:val="auto"/>
              <w:rPr>
                <w:rFonts w:ascii="Verdana" w:hAnsi="Verdana"/>
                <w:sz w:val="20"/>
                <w:szCs w:val="20"/>
              </w:rPr>
            </w:pPr>
            <w:r w:rsidRPr="00DF527E">
              <w:rPr>
                <w:rFonts w:ascii="Verdana" w:hAnsi="Verdana"/>
                <w:snapToGrid w:val="0"/>
                <w:sz w:val="20"/>
                <w:szCs w:val="20"/>
              </w:rPr>
              <w:t xml:space="preserve">Katalog </w:t>
            </w:r>
            <w:r w:rsidR="00413C7D" w:rsidRPr="00DF527E">
              <w:rPr>
                <w:rFonts w:ascii="Verdana" w:hAnsi="Verdana"/>
                <w:snapToGrid w:val="0"/>
                <w:sz w:val="20"/>
                <w:szCs w:val="20"/>
              </w:rPr>
              <w:t>T</w:t>
            </w:r>
            <w:r w:rsidRPr="00DF527E">
              <w:rPr>
                <w:rFonts w:ascii="Verdana" w:hAnsi="Verdana"/>
                <w:snapToGrid w:val="0"/>
                <w:sz w:val="20"/>
                <w:szCs w:val="20"/>
              </w:rPr>
              <w:t xml:space="preserve">ypowych </w:t>
            </w:r>
            <w:r w:rsidR="00413C7D" w:rsidRPr="00DF527E">
              <w:rPr>
                <w:rFonts w:ascii="Verdana" w:hAnsi="Verdana"/>
                <w:snapToGrid w:val="0"/>
                <w:sz w:val="20"/>
                <w:szCs w:val="20"/>
              </w:rPr>
              <w:t>K</w:t>
            </w:r>
            <w:r w:rsidRPr="00DF527E">
              <w:rPr>
                <w:rFonts w:ascii="Verdana" w:hAnsi="Verdana"/>
                <w:snapToGrid w:val="0"/>
                <w:sz w:val="20"/>
                <w:szCs w:val="20"/>
              </w:rPr>
              <w:t xml:space="preserve">onstrukcji </w:t>
            </w:r>
            <w:r w:rsidR="00413C7D" w:rsidRPr="00DF527E">
              <w:rPr>
                <w:rFonts w:ascii="Verdana" w:hAnsi="Verdana"/>
                <w:snapToGrid w:val="0"/>
                <w:sz w:val="20"/>
                <w:szCs w:val="20"/>
              </w:rPr>
              <w:t>N</w:t>
            </w:r>
            <w:r w:rsidRPr="00DF527E">
              <w:rPr>
                <w:rFonts w:ascii="Verdana" w:hAnsi="Verdana"/>
                <w:snapToGrid w:val="0"/>
                <w:sz w:val="20"/>
                <w:szCs w:val="20"/>
              </w:rPr>
              <w:t xml:space="preserve">awierzchni </w:t>
            </w:r>
            <w:r w:rsidR="00413C7D" w:rsidRPr="00DF527E">
              <w:rPr>
                <w:rFonts w:ascii="Verdana" w:hAnsi="Verdana"/>
                <w:snapToGrid w:val="0"/>
                <w:sz w:val="20"/>
                <w:szCs w:val="20"/>
              </w:rPr>
              <w:t>S</w:t>
            </w:r>
            <w:r w:rsidRPr="00DF527E">
              <w:rPr>
                <w:rFonts w:ascii="Verdana" w:hAnsi="Verdana"/>
                <w:snapToGrid w:val="0"/>
                <w:sz w:val="20"/>
                <w:szCs w:val="20"/>
              </w:rPr>
              <w:t>ztywnych. Załącznik do zarządzenia Nr 30 Generalnego Dyrektora Dróg Krajowych i Autostrad z dnia 16.06.2014 r.</w:t>
            </w:r>
          </w:p>
        </w:tc>
      </w:tr>
      <w:tr w:rsidR="0059783F" w:rsidRPr="00DF527E" w14:paraId="129F193E" w14:textId="77777777" w:rsidTr="00CE7D37">
        <w:trPr>
          <w:trHeight w:val="80"/>
          <w:jc w:val="center"/>
        </w:trPr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BA9B6" w14:textId="6531A747" w:rsidR="0059783F" w:rsidRPr="00DF527E" w:rsidRDefault="0059783F" w:rsidP="00F4725B">
            <w:pPr>
              <w:pStyle w:val="Standard"/>
              <w:widowControl w:val="0"/>
              <w:spacing w:line="276" w:lineRule="auto"/>
              <w:rPr>
                <w:rFonts w:ascii="Verdana" w:hAnsi="Verdana" w:cs="Times New Roman"/>
                <w:sz w:val="20"/>
                <w:szCs w:val="20"/>
              </w:rPr>
            </w:pPr>
            <w:r w:rsidRPr="00DF527E">
              <w:rPr>
                <w:rFonts w:ascii="Verdana" w:hAnsi="Verdana" w:cs="Times New Roman"/>
                <w:sz w:val="20"/>
                <w:szCs w:val="20"/>
              </w:rPr>
              <w:t xml:space="preserve">  </w:t>
            </w:r>
            <w:r w:rsidR="00F4725B" w:rsidRPr="00DF527E">
              <w:rPr>
                <w:rFonts w:ascii="Verdana" w:hAnsi="Verdana" w:cs="Times New Roman"/>
                <w:sz w:val="20"/>
                <w:szCs w:val="20"/>
              </w:rPr>
              <w:t>2</w:t>
            </w:r>
            <w:r w:rsidRPr="00DF527E">
              <w:rPr>
                <w:rFonts w:ascii="Verdana" w:hAnsi="Verdana" w:cs="Times New Roman"/>
                <w:sz w:val="20"/>
                <w:szCs w:val="20"/>
              </w:rPr>
              <w:t>.</w:t>
            </w:r>
          </w:p>
        </w:tc>
        <w:tc>
          <w:tcPr>
            <w:tcW w:w="89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A997C" w14:textId="4E93AC51" w:rsidR="0059783F" w:rsidRPr="00DF527E" w:rsidRDefault="0059783F" w:rsidP="00413C7D">
            <w:pPr>
              <w:autoSpaceDN/>
              <w:spacing w:line="276" w:lineRule="auto"/>
              <w:contextualSpacing/>
              <w:jc w:val="both"/>
              <w:textAlignment w:val="auto"/>
              <w:rPr>
                <w:rFonts w:ascii="Verdana" w:hAnsi="Verdana"/>
                <w:snapToGrid w:val="0"/>
                <w:sz w:val="20"/>
                <w:szCs w:val="20"/>
              </w:rPr>
            </w:pPr>
            <w:r w:rsidRPr="00DF527E">
              <w:rPr>
                <w:rFonts w:ascii="Verdana" w:hAnsi="Verdana"/>
                <w:snapToGrid w:val="0"/>
                <w:sz w:val="20"/>
                <w:szCs w:val="20"/>
              </w:rPr>
              <w:t xml:space="preserve">Katalog </w:t>
            </w:r>
            <w:r w:rsidR="00413C7D" w:rsidRPr="00DF527E">
              <w:rPr>
                <w:rFonts w:ascii="Verdana" w:hAnsi="Verdana"/>
                <w:snapToGrid w:val="0"/>
                <w:sz w:val="20"/>
                <w:szCs w:val="20"/>
              </w:rPr>
              <w:t>T</w:t>
            </w:r>
            <w:r w:rsidRPr="00DF527E">
              <w:rPr>
                <w:rFonts w:ascii="Verdana" w:hAnsi="Verdana"/>
                <w:snapToGrid w:val="0"/>
                <w:sz w:val="20"/>
                <w:szCs w:val="20"/>
              </w:rPr>
              <w:t xml:space="preserve">ypowych </w:t>
            </w:r>
            <w:r w:rsidR="00413C7D" w:rsidRPr="00DF527E">
              <w:rPr>
                <w:rFonts w:ascii="Verdana" w:hAnsi="Verdana"/>
                <w:snapToGrid w:val="0"/>
                <w:sz w:val="20"/>
                <w:szCs w:val="20"/>
              </w:rPr>
              <w:t>K</w:t>
            </w:r>
            <w:r w:rsidRPr="00DF527E">
              <w:rPr>
                <w:rFonts w:ascii="Verdana" w:hAnsi="Verdana"/>
                <w:snapToGrid w:val="0"/>
                <w:sz w:val="20"/>
                <w:szCs w:val="20"/>
              </w:rPr>
              <w:t xml:space="preserve">onstrukcji </w:t>
            </w:r>
            <w:r w:rsidR="00413C7D" w:rsidRPr="00DF527E">
              <w:rPr>
                <w:rFonts w:ascii="Verdana" w:hAnsi="Verdana"/>
                <w:snapToGrid w:val="0"/>
                <w:sz w:val="20"/>
                <w:szCs w:val="20"/>
              </w:rPr>
              <w:t>N</w:t>
            </w:r>
            <w:r w:rsidRPr="00DF527E">
              <w:rPr>
                <w:rFonts w:ascii="Verdana" w:hAnsi="Verdana"/>
                <w:snapToGrid w:val="0"/>
                <w:sz w:val="20"/>
                <w:szCs w:val="20"/>
              </w:rPr>
              <w:t xml:space="preserve">awierzchni </w:t>
            </w:r>
            <w:r w:rsidR="00413C7D" w:rsidRPr="00DF527E">
              <w:rPr>
                <w:rFonts w:ascii="Verdana" w:hAnsi="Verdana"/>
                <w:snapToGrid w:val="0"/>
                <w:sz w:val="20"/>
                <w:szCs w:val="20"/>
              </w:rPr>
              <w:t>P</w:t>
            </w:r>
            <w:r w:rsidRPr="00DF527E">
              <w:rPr>
                <w:rFonts w:ascii="Verdana" w:hAnsi="Verdana"/>
                <w:snapToGrid w:val="0"/>
                <w:sz w:val="20"/>
                <w:szCs w:val="20"/>
              </w:rPr>
              <w:t xml:space="preserve">odatnych i </w:t>
            </w:r>
            <w:r w:rsidR="00413C7D" w:rsidRPr="00DF527E">
              <w:rPr>
                <w:rFonts w:ascii="Verdana" w:hAnsi="Verdana"/>
                <w:snapToGrid w:val="0"/>
                <w:sz w:val="20"/>
                <w:szCs w:val="20"/>
              </w:rPr>
              <w:t>P</w:t>
            </w:r>
            <w:r w:rsidRPr="00DF527E">
              <w:rPr>
                <w:rFonts w:ascii="Verdana" w:hAnsi="Verdana"/>
                <w:snapToGrid w:val="0"/>
                <w:sz w:val="20"/>
                <w:szCs w:val="20"/>
              </w:rPr>
              <w:t xml:space="preserve">ółsztywnych. Załącznik </w:t>
            </w:r>
            <w:r w:rsidR="006E35B8" w:rsidRPr="00DF527E">
              <w:rPr>
                <w:rFonts w:ascii="Verdana" w:hAnsi="Verdana"/>
                <w:snapToGrid w:val="0"/>
                <w:sz w:val="20"/>
                <w:szCs w:val="20"/>
              </w:rPr>
              <w:br/>
            </w:r>
            <w:r w:rsidRPr="00DF527E">
              <w:rPr>
                <w:rFonts w:ascii="Verdana" w:hAnsi="Verdana"/>
                <w:snapToGrid w:val="0"/>
                <w:sz w:val="20"/>
                <w:szCs w:val="20"/>
              </w:rPr>
              <w:t>do zarządzenia Nr 31 Generalnego Dyrektora Dróg Krajowych i Autostrad z dnia 16.06.2014 r.</w:t>
            </w:r>
          </w:p>
        </w:tc>
      </w:tr>
    </w:tbl>
    <w:p w14:paraId="744E13F1" w14:textId="4B17B086" w:rsidR="000D4B6D" w:rsidRPr="00017398" w:rsidRDefault="000D4B6D" w:rsidP="00CE7D37">
      <w:pPr>
        <w:autoSpaceDE w:val="0"/>
        <w:adjustRightInd w:val="0"/>
        <w:spacing w:line="276" w:lineRule="auto"/>
        <w:jc w:val="both"/>
        <w:rPr>
          <w:snapToGrid w:val="0"/>
          <w:sz w:val="24"/>
          <w:szCs w:val="24"/>
        </w:rPr>
      </w:pPr>
    </w:p>
    <w:sectPr w:rsidR="000D4B6D" w:rsidRPr="00017398" w:rsidSect="0009278C">
      <w:headerReference w:type="default" r:id="rId11"/>
      <w:footerReference w:type="default" r:id="rId12"/>
      <w:pgSz w:w="11906" w:h="16838"/>
      <w:pgMar w:top="1418" w:right="1134" w:bottom="1276" w:left="1276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3EA32" w14:textId="77777777" w:rsidR="000010C8" w:rsidRDefault="000010C8">
      <w:r>
        <w:separator/>
      </w:r>
    </w:p>
  </w:endnote>
  <w:endnote w:type="continuationSeparator" w:id="0">
    <w:p w14:paraId="735CDEE9" w14:textId="77777777" w:rsidR="000010C8" w:rsidRDefault="00001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V Bol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eastAsia="Calibri" w:hAnsi="Calibri"/>
        <w:kern w:val="0"/>
        <w:lang w:eastAsia="en-US"/>
      </w:rPr>
      <w:id w:val="1728636285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14:paraId="41890DFC" w14:textId="77777777" w:rsidR="0009278C" w:rsidRPr="0009278C" w:rsidRDefault="0009278C" w:rsidP="0009278C">
        <w:pPr>
          <w:widowControl/>
          <w:pBdr>
            <w:bottom w:val="single" w:sz="12" w:space="1" w:color="auto"/>
          </w:pBdr>
          <w:tabs>
            <w:tab w:val="center" w:pos="4536"/>
            <w:tab w:val="right" w:pos="9072"/>
          </w:tabs>
          <w:suppressAutoHyphens w:val="0"/>
          <w:autoSpaceDN/>
          <w:ind w:right="-1"/>
          <w:jc w:val="center"/>
          <w:textAlignment w:val="auto"/>
          <w:rPr>
            <w:rFonts w:ascii="Calibri" w:hAnsi="Calibri" w:cs="Calibri"/>
            <w:bCs/>
            <w:i/>
            <w:iCs/>
            <w:kern w:val="0"/>
            <w:sz w:val="16"/>
            <w:szCs w:val="24"/>
          </w:rPr>
        </w:pPr>
      </w:p>
      <w:p w14:paraId="41EA4E98" w14:textId="66EC0BFF" w:rsidR="0009278C" w:rsidRPr="0009278C" w:rsidRDefault="0009278C" w:rsidP="0009278C">
        <w:pPr>
          <w:widowControl/>
          <w:tabs>
            <w:tab w:val="center" w:pos="4536"/>
            <w:tab w:val="right" w:pos="9072"/>
          </w:tabs>
          <w:suppressAutoHyphens w:val="0"/>
          <w:autoSpaceDN/>
          <w:jc w:val="center"/>
          <w:textAlignment w:val="auto"/>
          <w:rPr>
            <w:rFonts w:ascii="Verdana" w:eastAsia="Calibri" w:hAnsi="Verdana"/>
            <w:i/>
            <w:kern w:val="0"/>
            <w:sz w:val="16"/>
            <w:szCs w:val="16"/>
            <w:lang w:eastAsia="en-US"/>
          </w:rPr>
        </w:pPr>
        <w:r w:rsidRPr="0009278C">
          <w:rPr>
            <w:rFonts w:ascii="Verdana" w:eastAsia="Calibri" w:hAnsi="Verdana"/>
            <w:i/>
            <w:kern w:val="0"/>
            <w:sz w:val="16"/>
            <w:szCs w:val="16"/>
            <w:lang w:eastAsia="en-US"/>
          </w:rPr>
          <w:t xml:space="preserve">Nazwa zadania, np.: Budowa drogi ekspresowej S.. na odcinku …. – … od km 00+000.00 do  km </w:t>
        </w:r>
        <w:r w:rsidR="00727F03">
          <w:rPr>
            <w:rFonts w:ascii="Verdana" w:eastAsia="Calibri" w:hAnsi="Verdana"/>
            <w:i/>
            <w:kern w:val="0"/>
            <w:sz w:val="16"/>
            <w:szCs w:val="16"/>
            <w:lang w:eastAsia="en-US"/>
          </w:rPr>
          <w:t>00</w:t>
        </w:r>
        <w:r w:rsidRPr="0009278C">
          <w:rPr>
            <w:rFonts w:ascii="Verdana" w:eastAsia="Calibri" w:hAnsi="Verdana"/>
            <w:i/>
            <w:kern w:val="0"/>
            <w:sz w:val="16"/>
            <w:szCs w:val="16"/>
            <w:lang w:eastAsia="en-US"/>
          </w:rPr>
          <w:t>+</w:t>
        </w:r>
        <w:r w:rsidR="00727F03">
          <w:rPr>
            <w:rFonts w:ascii="Verdana" w:eastAsia="Calibri" w:hAnsi="Verdana"/>
            <w:i/>
            <w:kern w:val="0"/>
            <w:sz w:val="16"/>
            <w:szCs w:val="16"/>
            <w:lang w:eastAsia="en-US"/>
          </w:rPr>
          <w:t>000</w:t>
        </w:r>
        <w:r w:rsidRPr="0009278C">
          <w:rPr>
            <w:rFonts w:ascii="Verdana" w:eastAsia="Calibri" w:hAnsi="Verdana"/>
            <w:i/>
            <w:kern w:val="0"/>
            <w:sz w:val="16"/>
            <w:szCs w:val="16"/>
            <w:lang w:eastAsia="en-US"/>
          </w:rPr>
          <w:t xml:space="preserve"> wraz z obwodnicą … w ciągu DK.. od km 00+000.00  do km </w:t>
        </w:r>
        <w:r w:rsidR="00727F03">
          <w:rPr>
            <w:rFonts w:ascii="Verdana" w:eastAsia="Calibri" w:hAnsi="Verdana"/>
            <w:i/>
            <w:kern w:val="0"/>
            <w:sz w:val="16"/>
            <w:szCs w:val="16"/>
            <w:lang w:eastAsia="en-US"/>
          </w:rPr>
          <w:t>00</w:t>
        </w:r>
        <w:r w:rsidRPr="0009278C">
          <w:rPr>
            <w:rFonts w:ascii="Verdana" w:eastAsia="Calibri" w:hAnsi="Verdana"/>
            <w:i/>
            <w:kern w:val="0"/>
            <w:sz w:val="16"/>
            <w:szCs w:val="16"/>
            <w:lang w:eastAsia="en-US"/>
          </w:rPr>
          <w:t>+</w:t>
        </w:r>
        <w:r w:rsidR="00727F03">
          <w:rPr>
            <w:rFonts w:ascii="Verdana" w:eastAsia="Calibri" w:hAnsi="Verdana"/>
            <w:i/>
            <w:kern w:val="0"/>
            <w:sz w:val="16"/>
            <w:szCs w:val="16"/>
            <w:lang w:eastAsia="en-US"/>
          </w:rPr>
          <w:t>000</w:t>
        </w:r>
      </w:p>
      <w:p w14:paraId="54D5F316" w14:textId="77777777" w:rsidR="0009278C" w:rsidRPr="0009278C" w:rsidRDefault="0009278C" w:rsidP="0009278C">
        <w:pPr>
          <w:widowControl/>
          <w:tabs>
            <w:tab w:val="center" w:pos="4536"/>
            <w:tab w:val="right" w:pos="9072"/>
          </w:tabs>
          <w:suppressAutoHyphens w:val="0"/>
          <w:autoSpaceDN/>
          <w:jc w:val="center"/>
          <w:textAlignment w:val="auto"/>
          <w:rPr>
            <w:rFonts w:ascii="Verdana" w:eastAsia="Calibri" w:hAnsi="Verdana"/>
            <w:kern w:val="0"/>
            <w:sz w:val="16"/>
            <w:szCs w:val="16"/>
            <w:lang w:eastAsia="en-US"/>
          </w:rPr>
        </w:pPr>
      </w:p>
      <w:p w14:paraId="2EDB72FA" w14:textId="088A2B75" w:rsidR="0009278C" w:rsidRPr="0009278C" w:rsidRDefault="0009278C" w:rsidP="0009278C">
        <w:pPr>
          <w:widowControl/>
          <w:tabs>
            <w:tab w:val="center" w:pos="4536"/>
            <w:tab w:val="right" w:pos="9072"/>
          </w:tabs>
          <w:suppressAutoHyphens w:val="0"/>
          <w:autoSpaceDN/>
          <w:jc w:val="center"/>
          <w:textAlignment w:val="auto"/>
          <w:rPr>
            <w:rFonts w:ascii="Calibri" w:eastAsia="Calibri" w:hAnsi="Calibri"/>
            <w:kern w:val="0"/>
            <w:sz w:val="16"/>
            <w:szCs w:val="16"/>
            <w:lang w:eastAsia="en-US"/>
          </w:rPr>
        </w:pPr>
        <w:r w:rsidRPr="0009278C">
          <w:rPr>
            <w:rFonts w:ascii="Verdana" w:eastAsia="Calibri" w:hAnsi="Verdana"/>
            <w:kern w:val="0"/>
            <w:sz w:val="16"/>
            <w:szCs w:val="16"/>
            <w:lang w:eastAsia="en-US"/>
          </w:rPr>
          <w:t xml:space="preserve">Strona </w:t>
        </w:r>
        <w:r w:rsidRPr="0009278C">
          <w:rPr>
            <w:rFonts w:ascii="Verdana" w:eastAsia="Calibri" w:hAnsi="Verdana"/>
            <w:bCs/>
            <w:kern w:val="0"/>
            <w:sz w:val="16"/>
            <w:szCs w:val="16"/>
            <w:lang w:eastAsia="en-US"/>
          </w:rPr>
          <w:fldChar w:fldCharType="begin"/>
        </w:r>
        <w:r w:rsidRPr="0009278C">
          <w:rPr>
            <w:rFonts w:ascii="Verdana" w:eastAsia="Calibri" w:hAnsi="Verdana"/>
            <w:bCs/>
            <w:kern w:val="0"/>
            <w:sz w:val="16"/>
            <w:szCs w:val="16"/>
            <w:lang w:eastAsia="en-US"/>
          </w:rPr>
          <w:instrText>PAGE</w:instrText>
        </w:r>
        <w:r w:rsidRPr="0009278C">
          <w:rPr>
            <w:rFonts w:ascii="Verdana" w:eastAsia="Calibri" w:hAnsi="Verdana"/>
            <w:bCs/>
            <w:kern w:val="0"/>
            <w:sz w:val="16"/>
            <w:szCs w:val="16"/>
            <w:lang w:eastAsia="en-US"/>
          </w:rPr>
          <w:fldChar w:fldCharType="separate"/>
        </w:r>
        <w:r w:rsidR="00B16261">
          <w:rPr>
            <w:rFonts w:ascii="Verdana" w:eastAsia="Calibri" w:hAnsi="Verdana"/>
            <w:bCs/>
            <w:noProof/>
            <w:kern w:val="0"/>
            <w:sz w:val="16"/>
            <w:szCs w:val="16"/>
            <w:lang w:eastAsia="en-US"/>
          </w:rPr>
          <w:t>13</w:t>
        </w:r>
        <w:r w:rsidRPr="0009278C">
          <w:rPr>
            <w:rFonts w:ascii="Verdana" w:eastAsia="Calibri" w:hAnsi="Verdana"/>
            <w:bCs/>
            <w:kern w:val="0"/>
            <w:sz w:val="16"/>
            <w:szCs w:val="16"/>
            <w:lang w:eastAsia="en-US"/>
          </w:rPr>
          <w:fldChar w:fldCharType="end"/>
        </w:r>
        <w:r w:rsidRPr="0009278C">
          <w:rPr>
            <w:rFonts w:ascii="Verdana" w:eastAsia="Calibri" w:hAnsi="Verdana"/>
            <w:kern w:val="0"/>
            <w:sz w:val="16"/>
            <w:szCs w:val="16"/>
            <w:lang w:eastAsia="en-US"/>
          </w:rPr>
          <w:t xml:space="preserve"> z </w:t>
        </w:r>
        <w:r w:rsidRPr="0009278C">
          <w:rPr>
            <w:rFonts w:ascii="Verdana" w:eastAsia="Calibri" w:hAnsi="Verdana"/>
            <w:bCs/>
            <w:kern w:val="0"/>
            <w:sz w:val="16"/>
            <w:szCs w:val="16"/>
            <w:lang w:eastAsia="en-US"/>
          </w:rPr>
          <w:fldChar w:fldCharType="begin"/>
        </w:r>
        <w:r w:rsidRPr="0009278C">
          <w:rPr>
            <w:rFonts w:ascii="Verdana" w:eastAsia="Calibri" w:hAnsi="Verdana"/>
            <w:bCs/>
            <w:kern w:val="0"/>
            <w:sz w:val="16"/>
            <w:szCs w:val="16"/>
            <w:lang w:eastAsia="en-US"/>
          </w:rPr>
          <w:instrText>NUMPAGES</w:instrText>
        </w:r>
        <w:r w:rsidRPr="0009278C">
          <w:rPr>
            <w:rFonts w:ascii="Verdana" w:eastAsia="Calibri" w:hAnsi="Verdana"/>
            <w:bCs/>
            <w:kern w:val="0"/>
            <w:sz w:val="16"/>
            <w:szCs w:val="16"/>
            <w:lang w:eastAsia="en-US"/>
          </w:rPr>
          <w:fldChar w:fldCharType="separate"/>
        </w:r>
        <w:r w:rsidR="00B16261">
          <w:rPr>
            <w:rFonts w:ascii="Verdana" w:eastAsia="Calibri" w:hAnsi="Verdana"/>
            <w:bCs/>
            <w:noProof/>
            <w:kern w:val="0"/>
            <w:sz w:val="16"/>
            <w:szCs w:val="16"/>
            <w:lang w:eastAsia="en-US"/>
          </w:rPr>
          <w:t>13</w:t>
        </w:r>
        <w:r w:rsidRPr="0009278C">
          <w:rPr>
            <w:rFonts w:ascii="Verdana" w:eastAsia="Calibri" w:hAnsi="Verdana"/>
            <w:bCs/>
            <w:kern w:val="0"/>
            <w:sz w:val="16"/>
            <w:szCs w:val="16"/>
            <w:lang w:eastAsia="en-U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778DC" w14:textId="77777777" w:rsidR="000010C8" w:rsidRDefault="000010C8">
      <w:r>
        <w:rPr>
          <w:color w:val="000000"/>
        </w:rPr>
        <w:separator/>
      </w:r>
    </w:p>
  </w:footnote>
  <w:footnote w:type="continuationSeparator" w:id="0">
    <w:p w14:paraId="1223529B" w14:textId="77777777" w:rsidR="000010C8" w:rsidRDefault="00001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53DCB" w14:textId="307F5903" w:rsidR="00064CD7" w:rsidRPr="00064CD7" w:rsidRDefault="00064CD7" w:rsidP="00064CD7">
    <w:pPr>
      <w:widowControl/>
      <w:pBdr>
        <w:bottom w:val="single" w:sz="12" w:space="1" w:color="auto"/>
      </w:pBdr>
      <w:tabs>
        <w:tab w:val="left" w:pos="-720"/>
        <w:tab w:val="left" w:pos="397"/>
        <w:tab w:val="left" w:pos="567"/>
        <w:tab w:val="left" w:pos="737"/>
      </w:tabs>
      <w:autoSpaceDN/>
      <w:spacing w:after="60"/>
      <w:ind w:right="-6"/>
      <w:jc w:val="both"/>
      <w:textAlignment w:val="auto"/>
      <w:rPr>
        <w:rFonts w:ascii="Verdana" w:hAnsi="Verdana" w:cs="Calibri"/>
        <w:bCs/>
        <w:iCs/>
        <w:spacing w:val="-1"/>
        <w:kern w:val="0"/>
        <w:sz w:val="16"/>
        <w:szCs w:val="24"/>
      </w:rPr>
    </w:pPr>
    <w:r w:rsidRPr="00064CD7">
      <w:rPr>
        <w:rFonts w:ascii="Verdana" w:hAnsi="Verdana" w:cs="Calibri"/>
        <w:bCs/>
        <w:kern w:val="0"/>
        <w:sz w:val="16"/>
        <w:szCs w:val="24"/>
      </w:rPr>
      <w:t xml:space="preserve">WWiORB </w:t>
    </w:r>
    <w:r w:rsidRPr="00064CD7">
      <w:rPr>
        <w:rFonts w:ascii="Verdana" w:hAnsi="Verdana" w:cs="Calibri"/>
        <w:bCs/>
        <w:iCs/>
        <w:spacing w:val="-1"/>
        <w:kern w:val="0"/>
        <w:sz w:val="16"/>
        <w:szCs w:val="24"/>
      </w:rPr>
      <w:t xml:space="preserve"> D-04.05.00 v0</w:t>
    </w:r>
    <w:ins w:id="274" w:author="Rak Bartosz" w:date="2021-02-15T16:20:00Z">
      <w:r w:rsidR="00017398">
        <w:rPr>
          <w:rFonts w:ascii="Verdana" w:hAnsi="Verdana" w:cs="Calibri"/>
          <w:bCs/>
          <w:iCs/>
          <w:spacing w:val="-1"/>
          <w:kern w:val="0"/>
          <w:sz w:val="16"/>
          <w:szCs w:val="24"/>
        </w:rPr>
        <w:t>2</w:t>
      </w:r>
    </w:ins>
    <w:del w:id="275" w:author="Rak Bartosz" w:date="2021-02-15T16:20:00Z">
      <w:r w:rsidR="00E86E09" w:rsidDel="00017398">
        <w:rPr>
          <w:rFonts w:ascii="Verdana" w:hAnsi="Verdana" w:cs="Calibri"/>
          <w:bCs/>
          <w:iCs/>
          <w:spacing w:val="-1"/>
          <w:kern w:val="0"/>
          <w:sz w:val="16"/>
          <w:szCs w:val="24"/>
        </w:rPr>
        <w:delText>1</w:delText>
      </w:r>
    </w:del>
    <w:r w:rsidRPr="00064CD7">
      <w:rPr>
        <w:rFonts w:ascii="Verdana" w:hAnsi="Verdana" w:cs="Calibri"/>
        <w:bCs/>
        <w:iCs/>
        <w:spacing w:val="-1"/>
        <w:kern w:val="0"/>
        <w:sz w:val="16"/>
        <w:szCs w:val="24"/>
      </w:rPr>
      <w:tab/>
    </w:r>
    <w:r w:rsidRPr="00064CD7">
      <w:rPr>
        <w:rFonts w:ascii="Verdana" w:hAnsi="Verdana" w:cs="Calibri"/>
        <w:bCs/>
        <w:iCs/>
        <w:spacing w:val="-1"/>
        <w:kern w:val="0"/>
        <w:sz w:val="16"/>
        <w:szCs w:val="24"/>
      </w:rPr>
      <w:tab/>
    </w:r>
    <w:r>
      <w:rPr>
        <w:rFonts w:ascii="Verdana" w:hAnsi="Verdana" w:cs="Calibri"/>
        <w:bCs/>
        <w:iCs/>
        <w:spacing w:val="-1"/>
        <w:kern w:val="0"/>
        <w:sz w:val="16"/>
        <w:szCs w:val="24"/>
      </w:rPr>
      <w:tab/>
    </w:r>
    <w:r>
      <w:rPr>
        <w:rFonts w:ascii="Verdana" w:hAnsi="Verdana" w:cs="Calibri"/>
        <w:bCs/>
        <w:iCs/>
        <w:spacing w:val="-1"/>
        <w:kern w:val="0"/>
        <w:sz w:val="16"/>
        <w:szCs w:val="24"/>
      </w:rPr>
      <w:tab/>
    </w:r>
    <w:r>
      <w:rPr>
        <w:rFonts w:ascii="Verdana" w:hAnsi="Verdana" w:cs="Calibri"/>
        <w:bCs/>
        <w:iCs/>
        <w:spacing w:val="-1"/>
        <w:kern w:val="0"/>
        <w:sz w:val="16"/>
        <w:szCs w:val="24"/>
      </w:rPr>
      <w:tab/>
    </w:r>
    <w:r>
      <w:rPr>
        <w:rFonts w:ascii="Verdana" w:hAnsi="Verdana" w:cs="Calibri"/>
        <w:bCs/>
        <w:iCs/>
        <w:spacing w:val="-1"/>
        <w:kern w:val="0"/>
        <w:sz w:val="16"/>
        <w:szCs w:val="24"/>
      </w:rPr>
      <w:tab/>
    </w:r>
    <w:r>
      <w:rPr>
        <w:rFonts w:ascii="Verdana" w:hAnsi="Verdana" w:cs="Calibri"/>
        <w:bCs/>
        <w:iCs/>
        <w:spacing w:val="-1"/>
        <w:kern w:val="0"/>
        <w:sz w:val="16"/>
        <w:szCs w:val="24"/>
      </w:rPr>
      <w:tab/>
    </w:r>
    <w:r w:rsidRPr="00064CD7">
      <w:rPr>
        <w:rFonts w:ascii="Verdana" w:hAnsi="Verdana" w:cs="Calibri"/>
        <w:bCs/>
        <w:iCs/>
        <w:spacing w:val="-1"/>
        <w:kern w:val="0"/>
        <w:sz w:val="16"/>
        <w:szCs w:val="24"/>
      </w:rPr>
      <w:tab/>
      <w:t xml:space="preserve">   </w:t>
    </w:r>
    <w:r>
      <w:rPr>
        <w:rFonts w:ascii="Verdana" w:hAnsi="Verdana" w:cs="Calibri"/>
        <w:bCs/>
        <w:iCs/>
        <w:spacing w:val="-1"/>
        <w:kern w:val="0"/>
        <w:sz w:val="16"/>
        <w:szCs w:val="24"/>
      </w:rPr>
      <w:t xml:space="preserve">  </w:t>
    </w:r>
    <w:r w:rsidRPr="00064CD7">
      <w:rPr>
        <w:rFonts w:ascii="Verdana" w:hAnsi="Verdana" w:cs="Calibri"/>
        <w:bCs/>
        <w:iCs/>
        <w:spacing w:val="-1"/>
        <w:kern w:val="0"/>
        <w:sz w:val="16"/>
        <w:szCs w:val="24"/>
      </w:rPr>
      <w:t xml:space="preserve">   WARSTWA </w:t>
    </w:r>
    <w:r>
      <w:rPr>
        <w:rFonts w:ascii="Verdana" w:hAnsi="Verdana" w:cs="Calibri"/>
        <w:bCs/>
        <w:iCs/>
        <w:spacing w:val="-1"/>
        <w:kern w:val="0"/>
        <w:sz w:val="16"/>
        <w:szCs w:val="24"/>
      </w:rPr>
      <w:t>ODCINAJĄCA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6"/>
    <w:multiLevelType w:val="singleLevel"/>
    <w:tmpl w:val="00000036"/>
    <w:name w:val="WW8Num5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" w15:restartNumberingAfterBreak="0">
    <w:nsid w:val="0000003E"/>
    <w:multiLevelType w:val="singleLevel"/>
    <w:tmpl w:val="0000003E"/>
    <w:name w:val="WW8Num67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sz w:val="18"/>
      </w:rPr>
    </w:lvl>
  </w:abstractNum>
  <w:abstractNum w:abstractNumId="2" w15:restartNumberingAfterBreak="0">
    <w:nsid w:val="006C65A4"/>
    <w:multiLevelType w:val="multilevel"/>
    <w:tmpl w:val="09B0F188"/>
    <w:styleLink w:val="WWNum7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" w15:restartNumberingAfterBreak="0">
    <w:nsid w:val="008B0FEF"/>
    <w:multiLevelType w:val="multilevel"/>
    <w:tmpl w:val="EC8659E6"/>
    <w:styleLink w:val="WWNum5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034E771B"/>
    <w:multiLevelType w:val="multilevel"/>
    <w:tmpl w:val="3802FA16"/>
    <w:styleLink w:val="WWNum15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" w15:restartNumberingAfterBreak="0">
    <w:nsid w:val="063F3D9B"/>
    <w:multiLevelType w:val="multilevel"/>
    <w:tmpl w:val="646AC852"/>
    <w:styleLink w:val="WWNum4"/>
    <w:lvl w:ilvl="0">
      <w:numFmt w:val="bullet"/>
      <w:lvlText w:val=""/>
      <w:lvlJc w:val="left"/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6" w15:restartNumberingAfterBreak="0">
    <w:nsid w:val="067E3BEA"/>
    <w:multiLevelType w:val="multilevel"/>
    <w:tmpl w:val="9BD82464"/>
    <w:styleLink w:val="WWNum4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08BC4AA4"/>
    <w:multiLevelType w:val="multilevel"/>
    <w:tmpl w:val="72E2C11E"/>
    <w:styleLink w:val="WWNum2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decimal"/>
      <w:lvlText w:val=".%1.%2.%3.%4.%5"/>
      <w:lvlJc w:val="left"/>
      <w:rPr>
        <w:rFonts w:cs="Times New Roman"/>
        <w:b/>
        <w:i w:val="0"/>
      </w:rPr>
    </w:lvl>
    <w:lvl w:ilvl="5">
      <w:start w:val="1"/>
      <w:numFmt w:val="decimal"/>
      <w:lvlText w:val=".%1.%2.%3.%4.%5.%6"/>
      <w:lvlJc w:val="left"/>
      <w:rPr>
        <w:rFonts w:cs="Times New Roman"/>
      </w:rPr>
    </w:lvl>
    <w:lvl w:ilvl="6">
      <w:start w:val="1"/>
      <w:numFmt w:val="decimal"/>
      <w:lvlText w:val="..%1.%2.%3.%4.%5.%6.%7"/>
      <w:lvlJc w:val="left"/>
      <w:rPr>
        <w:rFonts w:cs="Times New Roman"/>
      </w:rPr>
    </w:lvl>
    <w:lvl w:ilvl="7">
      <w:start w:val="1"/>
      <w:numFmt w:val="decimal"/>
      <w:lvlText w:val="...%1.%2.%3.%4.%5.%6.%7.%8"/>
      <w:lvlJc w:val="left"/>
      <w:rPr>
        <w:rFonts w:cs="Times New Roman"/>
      </w:rPr>
    </w:lvl>
    <w:lvl w:ilvl="8">
      <w:start w:val="1"/>
      <w:numFmt w:val="decimal"/>
      <w:lvlText w:val="....%1.%2.%3.%4.%5.%6.%7.%8.%9"/>
      <w:lvlJc w:val="left"/>
      <w:rPr>
        <w:rFonts w:cs="Times New Roman"/>
      </w:rPr>
    </w:lvl>
  </w:abstractNum>
  <w:abstractNum w:abstractNumId="8" w15:restartNumberingAfterBreak="0">
    <w:nsid w:val="09FF2630"/>
    <w:multiLevelType w:val="multilevel"/>
    <w:tmpl w:val="617E83D2"/>
    <w:styleLink w:val="WWNum5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0A1905BF"/>
    <w:multiLevelType w:val="multilevel"/>
    <w:tmpl w:val="2070F308"/>
    <w:styleLink w:val="WWNum3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10" w15:restartNumberingAfterBreak="0">
    <w:nsid w:val="0B1F433F"/>
    <w:multiLevelType w:val="multilevel"/>
    <w:tmpl w:val="0E74E052"/>
    <w:styleLink w:val="WWNum6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1" w15:restartNumberingAfterBreak="0">
    <w:nsid w:val="0B492E70"/>
    <w:multiLevelType w:val="multilevel"/>
    <w:tmpl w:val="9386FD96"/>
    <w:styleLink w:val="WWNum4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0D46671D"/>
    <w:multiLevelType w:val="multilevel"/>
    <w:tmpl w:val="FDE834A6"/>
    <w:styleLink w:val="WWNum22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3" w15:restartNumberingAfterBreak="0">
    <w:nsid w:val="0DB76740"/>
    <w:multiLevelType w:val="multilevel"/>
    <w:tmpl w:val="7BB8CAFA"/>
    <w:styleLink w:val="WWNum6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4" w15:restartNumberingAfterBreak="0">
    <w:nsid w:val="0EE50885"/>
    <w:multiLevelType w:val="multilevel"/>
    <w:tmpl w:val="1BBAF0A8"/>
    <w:styleLink w:val="WWNum5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0F305258"/>
    <w:multiLevelType w:val="hybridMultilevel"/>
    <w:tmpl w:val="5DA86B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21908F9"/>
    <w:multiLevelType w:val="multilevel"/>
    <w:tmpl w:val="EEE20794"/>
    <w:styleLink w:val="WWNum3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135E3D1A"/>
    <w:multiLevelType w:val="multilevel"/>
    <w:tmpl w:val="AB1CD61E"/>
    <w:styleLink w:val="WWNum13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" w15:restartNumberingAfterBreak="0">
    <w:nsid w:val="13880653"/>
    <w:multiLevelType w:val="multilevel"/>
    <w:tmpl w:val="8B70C5F0"/>
    <w:styleLink w:val="WWNum4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14802148"/>
    <w:multiLevelType w:val="multilevel"/>
    <w:tmpl w:val="DCB6B9D4"/>
    <w:styleLink w:val="WWNum10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0" w15:restartNumberingAfterBreak="0">
    <w:nsid w:val="155B74F9"/>
    <w:multiLevelType w:val="multilevel"/>
    <w:tmpl w:val="8A30B434"/>
    <w:styleLink w:val="WWNum3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18FB0AED"/>
    <w:multiLevelType w:val="multilevel"/>
    <w:tmpl w:val="B0A090F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9754AD0"/>
    <w:multiLevelType w:val="multilevel"/>
    <w:tmpl w:val="9000D49E"/>
    <w:styleLink w:val="WWNum6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3" w15:restartNumberingAfterBreak="0">
    <w:nsid w:val="1A1F5FE5"/>
    <w:multiLevelType w:val="multilevel"/>
    <w:tmpl w:val="617AE3D4"/>
    <w:styleLink w:val="WWNum70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4" w15:restartNumberingAfterBreak="0">
    <w:nsid w:val="1ACD5459"/>
    <w:multiLevelType w:val="multilevel"/>
    <w:tmpl w:val="59DCD65E"/>
    <w:styleLink w:val="WWNum24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5" w15:restartNumberingAfterBreak="0">
    <w:nsid w:val="1B344CF1"/>
    <w:multiLevelType w:val="hybridMultilevel"/>
    <w:tmpl w:val="F84ACA2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FFFFFFFF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8A15B7"/>
    <w:multiLevelType w:val="multilevel"/>
    <w:tmpl w:val="84AE891A"/>
    <w:styleLink w:val="WWNum34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21C24DA1"/>
    <w:multiLevelType w:val="multilevel"/>
    <w:tmpl w:val="D5F6D3F0"/>
    <w:styleLink w:val="WWNum23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8" w15:restartNumberingAfterBreak="0">
    <w:nsid w:val="23425830"/>
    <w:multiLevelType w:val="multilevel"/>
    <w:tmpl w:val="EADEFFAC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244B178D"/>
    <w:multiLevelType w:val="multilevel"/>
    <w:tmpl w:val="667CF878"/>
    <w:styleLink w:val="WWNum6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24910FE7"/>
    <w:multiLevelType w:val="multilevel"/>
    <w:tmpl w:val="700A9902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1" w15:restartNumberingAfterBreak="0">
    <w:nsid w:val="25347DC2"/>
    <w:multiLevelType w:val="multilevel"/>
    <w:tmpl w:val="E940DDEA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50" w:hanging="708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ascii="Verdana" w:eastAsia="Calibri" w:hAnsi="Verdana" w:cs="Times New Roman" w:hint="default"/>
        <w:i w:val="0"/>
        <w:noProof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5F570E7"/>
    <w:multiLevelType w:val="multilevel"/>
    <w:tmpl w:val="582AC31A"/>
    <w:styleLink w:val="WWNum5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267752BD"/>
    <w:multiLevelType w:val="hybridMultilevel"/>
    <w:tmpl w:val="A8F0A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89D4F84"/>
    <w:multiLevelType w:val="multilevel"/>
    <w:tmpl w:val="A65E0D2E"/>
    <w:styleLink w:val="WWNum3"/>
    <w:lvl w:ilvl="0">
      <w:numFmt w:val="bullet"/>
      <w:lvlText w:val=""/>
      <w:lvlJc w:val="left"/>
      <w:rPr>
        <w:rFonts w:ascii="Symbol" w:hAnsi="Symbol"/>
        <w:sz w:val="18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5" w15:restartNumberingAfterBreak="0">
    <w:nsid w:val="29CA761C"/>
    <w:multiLevelType w:val="multilevel"/>
    <w:tmpl w:val="C4D48F2A"/>
    <w:styleLink w:val="WWNum4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2AD558A8"/>
    <w:multiLevelType w:val="hybridMultilevel"/>
    <w:tmpl w:val="F7425D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31009F"/>
    <w:multiLevelType w:val="multilevel"/>
    <w:tmpl w:val="17D24300"/>
    <w:styleLink w:val="WWNum2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8" w15:restartNumberingAfterBreak="0">
    <w:nsid w:val="306F513C"/>
    <w:multiLevelType w:val="multilevel"/>
    <w:tmpl w:val="73BEBA08"/>
    <w:styleLink w:val="WWNum4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35734E1F"/>
    <w:multiLevelType w:val="multilevel"/>
    <w:tmpl w:val="98323F6E"/>
    <w:styleLink w:val="WWNum6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0" w15:restartNumberingAfterBreak="0">
    <w:nsid w:val="35E26A76"/>
    <w:multiLevelType w:val="multilevel"/>
    <w:tmpl w:val="FE860736"/>
    <w:styleLink w:val="WWNum6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36201939"/>
    <w:multiLevelType w:val="multilevel"/>
    <w:tmpl w:val="A6F46C38"/>
    <w:styleLink w:val="WWNum12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2" w15:restartNumberingAfterBreak="0">
    <w:nsid w:val="36F62994"/>
    <w:multiLevelType w:val="multilevel"/>
    <w:tmpl w:val="9162FDD6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43" w15:restartNumberingAfterBreak="0">
    <w:nsid w:val="37991485"/>
    <w:multiLevelType w:val="multilevel"/>
    <w:tmpl w:val="A7F611E6"/>
    <w:styleLink w:val="WWNum5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385020B4"/>
    <w:multiLevelType w:val="multilevel"/>
    <w:tmpl w:val="B4661D54"/>
    <w:styleLink w:val="WWNum25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5" w15:restartNumberingAfterBreak="0">
    <w:nsid w:val="40970FDC"/>
    <w:multiLevelType w:val="multilevel"/>
    <w:tmpl w:val="4A702982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6" w15:restartNumberingAfterBreak="0">
    <w:nsid w:val="416048AA"/>
    <w:multiLevelType w:val="multilevel"/>
    <w:tmpl w:val="C9E01970"/>
    <w:styleLink w:val="WWNum5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 w15:restartNumberingAfterBreak="0">
    <w:nsid w:val="46461D5E"/>
    <w:multiLevelType w:val="multilevel"/>
    <w:tmpl w:val="BD8ACF46"/>
    <w:styleLink w:val="WWNum27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8" w15:restartNumberingAfterBreak="0">
    <w:nsid w:val="4BE97D0B"/>
    <w:multiLevelType w:val="multilevel"/>
    <w:tmpl w:val="B7DAC6A4"/>
    <w:styleLink w:val="WWNum3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9" w15:restartNumberingAfterBreak="0">
    <w:nsid w:val="4D2415C7"/>
    <w:multiLevelType w:val="hybridMultilevel"/>
    <w:tmpl w:val="D81EA05E"/>
    <w:lvl w:ilvl="0" w:tplc="DB643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F92669E"/>
    <w:multiLevelType w:val="multilevel"/>
    <w:tmpl w:val="2B4C71F0"/>
    <w:styleLink w:val="WWNum26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1" w15:restartNumberingAfterBreak="0">
    <w:nsid w:val="50870D2D"/>
    <w:multiLevelType w:val="multilevel"/>
    <w:tmpl w:val="5C6C0376"/>
    <w:styleLink w:val="WWNum21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2" w15:restartNumberingAfterBreak="0">
    <w:nsid w:val="511F678B"/>
    <w:multiLevelType w:val="multilevel"/>
    <w:tmpl w:val="34B8D968"/>
    <w:styleLink w:val="WWNum5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3" w15:restartNumberingAfterBreak="0">
    <w:nsid w:val="521D6516"/>
    <w:multiLevelType w:val="multilevel"/>
    <w:tmpl w:val="B6AEDFC8"/>
    <w:styleLink w:val="WWNum3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4" w15:restartNumberingAfterBreak="0">
    <w:nsid w:val="53C31E8F"/>
    <w:multiLevelType w:val="multilevel"/>
    <w:tmpl w:val="35E4C440"/>
    <w:styleLink w:val="WWNum11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5" w15:restartNumberingAfterBreak="0">
    <w:nsid w:val="54325BC1"/>
    <w:multiLevelType w:val="multilevel"/>
    <w:tmpl w:val="A11EA8F2"/>
    <w:styleLink w:val="WWNum8"/>
    <w:lvl w:ilvl="0">
      <w:numFmt w:val="bullet"/>
      <w:lvlText w:val="o"/>
      <w:lvlJc w:val="left"/>
      <w:rPr>
        <w:rFonts w:ascii="Courier New" w:hAnsi="Courier New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6" w15:restartNumberingAfterBreak="0">
    <w:nsid w:val="5ACE625A"/>
    <w:multiLevelType w:val="multilevel"/>
    <w:tmpl w:val="CC22C6FA"/>
    <w:styleLink w:val="WWNum66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7" w15:restartNumberingAfterBreak="0">
    <w:nsid w:val="5B6B55D7"/>
    <w:multiLevelType w:val="multilevel"/>
    <w:tmpl w:val="D98EC728"/>
    <w:styleLink w:val="WWNum4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8" w15:restartNumberingAfterBreak="0">
    <w:nsid w:val="5EB62CDA"/>
    <w:multiLevelType w:val="multilevel"/>
    <w:tmpl w:val="C2FCC2AC"/>
    <w:styleLink w:val="WWNum17"/>
    <w:lvl w:ilvl="0">
      <w:numFmt w:val="bullet"/>
      <w:lvlText w:val="­"/>
      <w:lvlJc w:val="left"/>
      <w:rPr>
        <w:rFonts w:ascii="Courier New" w:hAnsi="Courier New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9" w15:restartNumberingAfterBreak="0">
    <w:nsid w:val="60875E41"/>
    <w:multiLevelType w:val="hybridMultilevel"/>
    <w:tmpl w:val="539C1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11777D0"/>
    <w:multiLevelType w:val="hybridMultilevel"/>
    <w:tmpl w:val="1DE67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B45D6C">
      <w:start w:val="3"/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2216644"/>
    <w:multiLevelType w:val="hybridMultilevel"/>
    <w:tmpl w:val="0FDCB3D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B40E93A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2FB0D68"/>
    <w:multiLevelType w:val="multilevel"/>
    <w:tmpl w:val="12A49284"/>
    <w:styleLink w:val="WWNum6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3" w15:restartNumberingAfterBreak="0">
    <w:nsid w:val="6372562C"/>
    <w:multiLevelType w:val="multilevel"/>
    <w:tmpl w:val="3F061F90"/>
    <w:styleLink w:val="WWNum3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"/>
      <w:lvlJc w:val="left"/>
      <w:rPr>
        <w:rFonts w:ascii="Wingdings" w:hAnsi="Wingdings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64" w15:restartNumberingAfterBreak="0">
    <w:nsid w:val="63E47E98"/>
    <w:multiLevelType w:val="multilevel"/>
    <w:tmpl w:val="B31833EA"/>
    <w:styleLink w:val="WWNum6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5" w15:restartNumberingAfterBreak="0">
    <w:nsid w:val="63E52577"/>
    <w:multiLevelType w:val="multilevel"/>
    <w:tmpl w:val="DCB01014"/>
    <w:styleLink w:val="WWNum4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6" w15:restartNumberingAfterBreak="0">
    <w:nsid w:val="64FE2350"/>
    <w:multiLevelType w:val="multilevel"/>
    <w:tmpl w:val="B90C8736"/>
    <w:styleLink w:val="WWNum4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7" w15:restartNumberingAfterBreak="0">
    <w:nsid w:val="651C4148"/>
    <w:multiLevelType w:val="multilevel"/>
    <w:tmpl w:val="37FC0AFC"/>
    <w:styleLink w:val="WWNum16"/>
    <w:lvl w:ilvl="0">
      <w:numFmt w:val="bullet"/>
      <w:lvlText w:val=""/>
      <w:lvlJc w:val="left"/>
      <w:rPr>
        <w:rFonts w:ascii="Symbol" w:hAnsi="Symbol"/>
        <w:color w:val="00000A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68" w15:restartNumberingAfterBreak="0">
    <w:nsid w:val="67003C55"/>
    <w:multiLevelType w:val="hybridMultilevel"/>
    <w:tmpl w:val="75164940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9F057D"/>
    <w:multiLevelType w:val="multilevel"/>
    <w:tmpl w:val="7A98BADA"/>
    <w:styleLink w:val="WWNum4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0" w15:restartNumberingAfterBreak="0">
    <w:nsid w:val="67AB691B"/>
    <w:multiLevelType w:val="hybridMultilevel"/>
    <w:tmpl w:val="DA6CFBA4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9B7696E"/>
    <w:multiLevelType w:val="multilevel"/>
    <w:tmpl w:val="E06C2506"/>
    <w:styleLink w:val="WWNum4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2" w15:restartNumberingAfterBreak="0">
    <w:nsid w:val="6CD27CC2"/>
    <w:multiLevelType w:val="multilevel"/>
    <w:tmpl w:val="CE9605AC"/>
    <w:styleLink w:val="WWNum14"/>
    <w:lvl w:ilvl="0">
      <w:numFmt w:val="bullet"/>
      <w:lvlText w:val=""/>
      <w:lvlJc w:val="left"/>
      <w:rPr>
        <w:rFonts w:ascii="Symbol" w:hAnsi="Symbol"/>
        <w:color w:val="00000A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3" w15:restartNumberingAfterBreak="0">
    <w:nsid w:val="6D0354B4"/>
    <w:multiLevelType w:val="multilevel"/>
    <w:tmpl w:val="854E98A6"/>
    <w:styleLink w:val="WWNum29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4" w15:restartNumberingAfterBreak="0">
    <w:nsid w:val="6EC25245"/>
    <w:multiLevelType w:val="multilevel"/>
    <w:tmpl w:val="AF4A2BE2"/>
    <w:styleLink w:val="WWNum19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5" w15:restartNumberingAfterBreak="0">
    <w:nsid w:val="71272ECB"/>
    <w:multiLevelType w:val="multilevel"/>
    <w:tmpl w:val="D6A4DC4C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6" w15:restartNumberingAfterBreak="0">
    <w:nsid w:val="71A47BEE"/>
    <w:multiLevelType w:val="hybridMultilevel"/>
    <w:tmpl w:val="46942A1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1A76DE0"/>
    <w:multiLevelType w:val="multilevel"/>
    <w:tmpl w:val="DE4CA6CA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78" w15:restartNumberingAfterBreak="0">
    <w:nsid w:val="723C4603"/>
    <w:multiLevelType w:val="hybridMultilevel"/>
    <w:tmpl w:val="5906C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4A775BA"/>
    <w:multiLevelType w:val="multilevel"/>
    <w:tmpl w:val="76F40ED8"/>
    <w:styleLink w:val="WWNum6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0" w15:restartNumberingAfterBreak="0">
    <w:nsid w:val="7704255E"/>
    <w:multiLevelType w:val="multilevel"/>
    <w:tmpl w:val="7A58FD1E"/>
    <w:styleLink w:val="WWNum9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81" w15:restartNumberingAfterBreak="0">
    <w:nsid w:val="776946F2"/>
    <w:multiLevelType w:val="multilevel"/>
    <w:tmpl w:val="C7A803EE"/>
    <w:styleLink w:val="WWNum3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2" w15:restartNumberingAfterBreak="0">
    <w:nsid w:val="78EA0882"/>
    <w:multiLevelType w:val="multilevel"/>
    <w:tmpl w:val="329E6628"/>
    <w:styleLink w:val="WWNum20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83" w15:restartNumberingAfterBreak="0">
    <w:nsid w:val="7CAB0F8C"/>
    <w:multiLevelType w:val="multilevel"/>
    <w:tmpl w:val="4C3054C6"/>
    <w:styleLink w:val="WWNum5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4" w15:restartNumberingAfterBreak="0">
    <w:nsid w:val="7D672AED"/>
    <w:multiLevelType w:val="multilevel"/>
    <w:tmpl w:val="220A3662"/>
    <w:styleLink w:val="WWNum18"/>
    <w:lvl w:ilvl="0">
      <w:numFmt w:val="bullet"/>
      <w:lvlText w:val=""/>
      <w:lvlJc w:val="left"/>
      <w:rPr>
        <w:rFonts w:ascii="Symbol" w:hAnsi="Symbol"/>
        <w:color w:val="00000A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85" w15:restartNumberingAfterBreak="0">
    <w:nsid w:val="7D8D5D57"/>
    <w:multiLevelType w:val="multilevel"/>
    <w:tmpl w:val="4A04F784"/>
    <w:styleLink w:val="WWNum5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6" w15:restartNumberingAfterBreak="0">
    <w:nsid w:val="7DAE450D"/>
    <w:multiLevelType w:val="multilevel"/>
    <w:tmpl w:val="A0345C94"/>
    <w:styleLink w:val="WWNum3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7" w15:restartNumberingAfterBreak="0">
    <w:nsid w:val="7FF531A0"/>
    <w:multiLevelType w:val="multilevel"/>
    <w:tmpl w:val="4C804A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Zero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77"/>
  </w:num>
  <w:num w:numId="2">
    <w:abstractNumId w:val="7"/>
  </w:num>
  <w:num w:numId="3">
    <w:abstractNumId w:val="34"/>
  </w:num>
  <w:num w:numId="4">
    <w:abstractNumId w:val="5"/>
  </w:num>
  <w:num w:numId="5">
    <w:abstractNumId w:val="45"/>
  </w:num>
  <w:num w:numId="6">
    <w:abstractNumId w:val="75"/>
  </w:num>
  <w:num w:numId="7">
    <w:abstractNumId w:val="2"/>
  </w:num>
  <w:num w:numId="8">
    <w:abstractNumId w:val="55"/>
  </w:num>
  <w:num w:numId="9">
    <w:abstractNumId w:val="80"/>
  </w:num>
  <w:num w:numId="10">
    <w:abstractNumId w:val="19"/>
  </w:num>
  <w:num w:numId="11">
    <w:abstractNumId w:val="54"/>
  </w:num>
  <w:num w:numId="12">
    <w:abstractNumId w:val="41"/>
  </w:num>
  <w:num w:numId="13">
    <w:abstractNumId w:val="17"/>
  </w:num>
  <w:num w:numId="14">
    <w:abstractNumId w:val="72"/>
  </w:num>
  <w:num w:numId="15">
    <w:abstractNumId w:val="4"/>
  </w:num>
  <w:num w:numId="16">
    <w:abstractNumId w:val="67"/>
  </w:num>
  <w:num w:numId="17">
    <w:abstractNumId w:val="58"/>
  </w:num>
  <w:num w:numId="18">
    <w:abstractNumId w:val="84"/>
  </w:num>
  <w:num w:numId="19">
    <w:abstractNumId w:val="74"/>
  </w:num>
  <w:num w:numId="20">
    <w:abstractNumId w:val="82"/>
  </w:num>
  <w:num w:numId="21">
    <w:abstractNumId w:val="51"/>
  </w:num>
  <w:num w:numId="22">
    <w:abstractNumId w:val="12"/>
  </w:num>
  <w:num w:numId="23">
    <w:abstractNumId w:val="27"/>
  </w:num>
  <w:num w:numId="24">
    <w:abstractNumId w:val="24"/>
  </w:num>
  <w:num w:numId="25">
    <w:abstractNumId w:val="44"/>
  </w:num>
  <w:num w:numId="26">
    <w:abstractNumId w:val="50"/>
  </w:num>
  <w:num w:numId="27">
    <w:abstractNumId w:val="47"/>
  </w:num>
  <w:num w:numId="28">
    <w:abstractNumId w:val="37"/>
  </w:num>
  <w:num w:numId="29">
    <w:abstractNumId w:val="73"/>
  </w:num>
  <w:num w:numId="30">
    <w:abstractNumId w:val="63"/>
  </w:num>
  <w:num w:numId="31">
    <w:abstractNumId w:val="28"/>
  </w:num>
  <w:num w:numId="32">
    <w:abstractNumId w:val="86"/>
  </w:num>
  <w:num w:numId="33">
    <w:abstractNumId w:val="81"/>
  </w:num>
  <w:num w:numId="34">
    <w:abstractNumId w:val="26"/>
  </w:num>
  <w:num w:numId="35">
    <w:abstractNumId w:val="16"/>
  </w:num>
  <w:num w:numId="36">
    <w:abstractNumId w:val="9"/>
  </w:num>
  <w:num w:numId="37">
    <w:abstractNumId w:val="20"/>
  </w:num>
  <w:num w:numId="38">
    <w:abstractNumId w:val="53"/>
  </w:num>
  <w:num w:numId="39">
    <w:abstractNumId w:val="48"/>
  </w:num>
  <w:num w:numId="40">
    <w:abstractNumId w:val="6"/>
  </w:num>
  <w:num w:numId="41">
    <w:abstractNumId w:val="38"/>
  </w:num>
  <w:num w:numId="42">
    <w:abstractNumId w:val="35"/>
  </w:num>
  <w:num w:numId="43">
    <w:abstractNumId w:val="71"/>
  </w:num>
  <w:num w:numId="44">
    <w:abstractNumId w:val="69"/>
  </w:num>
  <w:num w:numId="45">
    <w:abstractNumId w:val="66"/>
  </w:num>
  <w:num w:numId="46">
    <w:abstractNumId w:val="57"/>
  </w:num>
  <w:num w:numId="47">
    <w:abstractNumId w:val="65"/>
  </w:num>
  <w:num w:numId="48">
    <w:abstractNumId w:val="18"/>
  </w:num>
  <w:num w:numId="49">
    <w:abstractNumId w:val="11"/>
  </w:num>
  <w:num w:numId="50">
    <w:abstractNumId w:val="85"/>
  </w:num>
  <w:num w:numId="51">
    <w:abstractNumId w:val="8"/>
  </w:num>
  <w:num w:numId="52">
    <w:abstractNumId w:val="52"/>
  </w:num>
  <w:num w:numId="53">
    <w:abstractNumId w:val="14"/>
  </w:num>
  <w:num w:numId="54">
    <w:abstractNumId w:val="83"/>
  </w:num>
  <w:num w:numId="55">
    <w:abstractNumId w:val="46"/>
  </w:num>
  <w:num w:numId="56">
    <w:abstractNumId w:val="32"/>
  </w:num>
  <w:num w:numId="57">
    <w:abstractNumId w:val="30"/>
  </w:num>
  <w:num w:numId="58">
    <w:abstractNumId w:val="43"/>
  </w:num>
  <w:num w:numId="59">
    <w:abstractNumId w:val="3"/>
  </w:num>
  <w:num w:numId="60">
    <w:abstractNumId w:val="22"/>
  </w:num>
  <w:num w:numId="61">
    <w:abstractNumId w:val="40"/>
  </w:num>
  <w:num w:numId="62">
    <w:abstractNumId w:val="79"/>
  </w:num>
  <w:num w:numId="63">
    <w:abstractNumId w:val="64"/>
  </w:num>
  <w:num w:numId="64">
    <w:abstractNumId w:val="10"/>
  </w:num>
  <w:num w:numId="65">
    <w:abstractNumId w:val="29"/>
  </w:num>
  <w:num w:numId="66">
    <w:abstractNumId w:val="56"/>
  </w:num>
  <w:num w:numId="67">
    <w:abstractNumId w:val="13"/>
  </w:num>
  <w:num w:numId="68">
    <w:abstractNumId w:val="39"/>
  </w:num>
  <w:num w:numId="69">
    <w:abstractNumId w:val="62"/>
  </w:num>
  <w:num w:numId="70">
    <w:abstractNumId w:val="23"/>
  </w:num>
  <w:num w:numId="71">
    <w:abstractNumId w:val="31"/>
  </w:num>
  <w:num w:numId="72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>
    <w:abstractNumId w:val="60"/>
  </w:num>
  <w:num w:numId="74">
    <w:abstractNumId w:val="59"/>
  </w:num>
  <w:num w:numId="75">
    <w:abstractNumId w:val="78"/>
  </w:num>
  <w:num w:numId="76">
    <w:abstractNumId w:val="49"/>
  </w:num>
  <w:num w:numId="77">
    <w:abstractNumId w:val="21"/>
  </w:num>
  <w:num w:numId="78">
    <w:abstractNumId w:val="33"/>
  </w:num>
  <w:num w:numId="79">
    <w:abstractNumId w:val="76"/>
  </w:num>
  <w:num w:numId="80">
    <w:abstractNumId w:val="25"/>
  </w:num>
  <w:num w:numId="81">
    <w:abstractNumId w:val="87"/>
  </w:num>
  <w:num w:numId="82">
    <w:abstractNumId w:val="70"/>
  </w:num>
  <w:num w:numId="83">
    <w:abstractNumId w:val="68"/>
  </w:num>
  <w:num w:numId="84">
    <w:abstractNumId w:val="42"/>
  </w:num>
  <w:num w:numId="85">
    <w:abstractNumId w:val="61"/>
  </w:num>
  <w:num w:numId="86">
    <w:abstractNumId w:val="15"/>
  </w:num>
  <w:numIdMacAtCleanup w:val="8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ak Bartosz">
    <w15:presenceInfo w15:providerId="AD" w15:userId="S-1-5-21-2797994229-2454865769-3146988229-248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trackRevisions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EB4"/>
    <w:rsid w:val="000002EF"/>
    <w:rsid w:val="000010C8"/>
    <w:rsid w:val="000031AE"/>
    <w:rsid w:val="000036CD"/>
    <w:rsid w:val="00004BCB"/>
    <w:rsid w:val="0000527B"/>
    <w:rsid w:val="000058BC"/>
    <w:rsid w:val="00005AD0"/>
    <w:rsid w:val="00013879"/>
    <w:rsid w:val="00015006"/>
    <w:rsid w:val="00016070"/>
    <w:rsid w:val="0001712C"/>
    <w:rsid w:val="00017398"/>
    <w:rsid w:val="000176EE"/>
    <w:rsid w:val="0001784E"/>
    <w:rsid w:val="00023C76"/>
    <w:rsid w:val="00023DCA"/>
    <w:rsid w:val="0002551B"/>
    <w:rsid w:val="000271BD"/>
    <w:rsid w:val="00032638"/>
    <w:rsid w:val="00032D6F"/>
    <w:rsid w:val="000335B3"/>
    <w:rsid w:val="0003548A"/>
    <w:rsid w:val="00040063"/>
    <w:rsid w:val="00042D46"/>
    <w:rsid w:val="00046EA1"/>
    <w:rsid w:val="00050133"/>
    <w:rsid w:val="00052494"/>
    <w:rsid w:val="000531AD"/>
    <w:rsid w:val="00056337"/>
    <w:rsid w:val="00056501"/>
    <w:rsid w:val="00056BD3"/>
    <w:rsid w:val="00057340"/>
    <w:rsid w:val="000612DE"/>
    <w:rsid w:val="000626AF"/>
    <w:rsid w:val="00062E76"/>
    <w:rsid w:val="00063307"/>
    <w:rsid w:val="00064CD7"/>
    <w:rsid w:val="00072197"/>
    <w:rsid w:val="00072BF0"/>
    <w:rsid w:val="00073B38"/>
    <w:rsid w:val="00073E7F"/>
    <w:rsid w:val="00073F2F"/>
    <w:rsid w:val="00074915"/>
    <w:rsid w:val="00085479"/>
    <w:rsid w:val="00085BB6"/>
    <w:rsid w:val="000874B0"/>
    <w:rsid w:val="00090311"/>
    <w:rsid w:val="00090D57"/>
    <w:rsid w:val="0009169B"/>
    <w:rsid w:val="0009278C"/>
    <w:rsid w:val="00096D89"/>
    <w:rsid w:val="000974D7"/>
    <w:rsid w:val="000A2144"/>
    <w:rsid w:val="000A53B6"/>
    <w:rsid w:val="000A572D"/>
    <w:rsid w:val="000A6583"/>
    <w:rsid w:val="000A6671"/>
    <w:rsid w:val="000B0DC0"/>
    <w:rsid w:val="000B4651"/>
    <w:rsid w:val="000C0092"/>
    <w:rsid w:val="000C012B"/>
    <w:rsid w:val="000C176F"/>
    <w:rsid w:val="000C2563"/>
    <w:rsid w:val="000C3B9D"/>
    <w:rsid w:val="000C701C"/>
    <w:rsid w:val="000D021D"/>
    <w:rsid w:val="000D1119"/>
    <w:rsid w:val="000D2079"/>
    <w:rsid w:val="000D2618"/>
    <w:rsid w:val="000D4620"/>
    <w:rsid w:val="000D4B6D"/>
    <w:rsid w:val="000D4C30"/>
    <w:rsid w:val="000D6630"/>
    <w:rsid w:val="000D7F09"/>
    <w:rsid w:val="000E38E8"/>
    <w:rsid w:val="000E3CE9"/>
    <w:rsid w:val="000E5E50"/>
    <w:rsid w:val="000F2B26"/>
    <w:rsid w:val="000F2E5D"/>
    <w:rsid w:val="000F2FF4"/>
    <w:rsid w:val="000F454C"/>
    <w:rsid w:val="000F470D"/>
    <w:rsid w:val="000F551A"/>
    <w:rsid w:val="000F7014"/>
    <w:rsid w:val="000F7598"/>
    <w:rsid w:val="000F762D"/>
    <w:rsid w:val="000F7957"/>
    <w:rsid w:val="0010075F"/>
    <w:rsid w:val="00101548"/>
    <w:rsid w:val="00104D8B"/>
    <w:rsid w:val="00105451"/>
    <w:rsid w:val="00105483"/>
    <w:rsid w:val="00110129"/>
    <w:rsid w:val="00114004"/>
    <w:rsid w:val="00116720"/>
    <w:rsid w:val="00116EF6"/>
    <w:rsid w:val="001176F2"/>
    <w:rsid w:val="00117D35"/>
    <w:rsid w:val="00120FCA"/>
    <w:rsid w:val="0012182E"/>
    <w:rsid w:val="00127099"/>
    <w:rsid w:val="00127832"/>
    <w:rsid w:val="00131691"/>
    <w:rsid w:val="00132972"/>
    <w:rsid w:val="00132EAF"/>
    <w:rsid w:val="001343D1"/>
    <w:rsid w:val="001352CF"/>
    <w:rsid w:val="0013664C"/>
    <w:rsid w:val="0013724F"/>
    <w:rsid w:val="00141941"/>
    <w:rsid w:val="001423A7"/>
    <w:rsid w:val="00142D01"/>
    <w:rsid w:val="00142DE1"/>
    <w:rsid w:val="00143265"/>
    <w:rsid w:val="00143ED2"/>
    <w:rsid w:val="00151B4D"/>
    <w:rsid w:val="00155B95"/>
    <w:rsid w:val="00160A6E"/>
    <w:rsid w:val="00163AD8"/>
    <w:rsid w:val="00163DB6"/>
    <w:rsid w:val="00165F4A"/>
    <w:rsid w:val="00172A6C"/>
    <w:rsid w:val="00173067"/>
    <w:rsid w:val="00173094"/>
    <w:rsid w:val="00173111"/>
    <w:rsid w:val="001733B3"/>
    <w:rsid w:val="0018128D"/>
    <w:rsid w:val="00181670"/>
    <w:rsid w:val="001816B5"/>
    <w:rsid w:val="001833FA"/>
    <w:rsid w:val="00183B72"/>
    <w:rsid w:val="00184B2E"/>
    <w:rsid w:val="0019288F"/>
    <w:rsid w:val="001956D2"/>
    <w:rsid w:val="00195D47"/>
    <w:rsid w:val="00197727"/>
    <w:rsid w:val="001978FA"/>
    <w:rsid w:val="00197CFB"/>
    <w:rsid w:val="001A0573"/>
    <w:rsid w:val="001A0FF5"/>
    <w:rsid w:val="001A214C"/>
    <w:rsid w:val="001A4830"/>
    <w:rsid w:val="001A59A1"/>
    <w:rsid w:val="001B4975"/>
    <w:rsid w:val="001B4D7A"/>
    <w:rsid w:val="001C0E9D"/>
    <w:rsid w:val="001C1BEE"/>
    <w:rsid w:val="001C46C8"/>
    <w:rsid w:val="001C4F6E"/>
    <w:rsid w:val="001C5484"/>
    <w:rsid w:val="001C5F14"/>
    <w:rsid w:val="001D3FC2"/>
    <w:rsid w:val="001D77E4"/>
    <w:rsid w:val="001E278E"/>
    <w:rsid w:val="001E2D91"/>
    <w:rsid w:val="001E36F4"/>
    <w:rsid w:val="001E4457"/>
    <w:rsid w:val="001E52E2"/>
    <w:rsid w:val="001E5B46"/>
    <w:rsid w:val="001E6446"/>
    <w:rsid w:val="001E644E"/>
    <w:rsid w:val="001E7154"/>
    <w:rsid w:val="001E72FB"/>
    <w:rsid w:val="001E7470"/>
    <w:rsid w:val="001F00DB"/>
    <w:rsid w:val="001F4DBA"/>
    <w:rsid w:val="001F640F"/>
    <w:rsid w:val="00200C7A"/>
    <w:rsid w:val="002075BE"/>
    <w:rsid w:val="0020768C"/>
    <w:rsid w:val="0021029B"/>
    <w:rsid w:val="002111C7"/>
    <w:rsid w:val="00212B1E"/>
    <w:rsid w:val="002134DA"/>
    <w:rsid w:val="0021652C"/>
    <w:rsid w:val="00216EEC"/>
    <w:rsid w:val="00221019"/>
    <w:rsid w:val="00221315"/>
    <w:rsid w:val="00221A64"/>
    <w:rsid w:val="00222CB4"/>
    <w:rsid w:val="00223E6C"/>
    <w:rsid w:val="00224A33"/>
    <w:rsid w:val="002300C5"/>
    <w:rsid w:val="00230339"/>
    <w:rsid w:val="002308C9"/>
    <w:rsid w:val="0023150B"/>
    <w:rsid w:val="00233690"/>
    <w:rsid w:val="002363CB"/>
    <w:rsid w:val="00240BDE"/>
    <w:rsid w:val="00241878"/>
    <w:rsid w:val="00242FD8"/>
    <w:rsid w:val="0024312F"/>
    <w:rsid w:val="0024339B"/>
    <w:rsid w:val="00243B85"/>
    <w:rsid w:val="00244024"/>
    <w:rsid w:val="00244108"/>
    <w:rsid w:val="002442D8"/>
    <w:rsid w:val="0024560D"/>
    <w:rsid w:val="0025027B"/>
    <w:rsid w:val="00251A61"/>
    <w:rsid w:val="002538F3"/>
    <w:rsid w:val="00253BD2"/>
    <w:rsid w:val="00254042"/>
    <w:rsid w:val="00254DF1"/>
    <w:rsid w:val="00256890"/>
    <w:rsid w:val="00257350"/>
    <w:rsid w:val="002608AA"/>
    <w:rsid w:val="00261757"/>
    <w:rsid w:val="00261C1E"/>
    <w:rsid w:val="0026233D"/>
    <w:rsid w:val="00264AAA"/>
    <w:rsid w:val="00265138"/>
    <w:rsid w:val="002652AC"/>
    <w:rsid w:val="00265938"/>
    <w:rsid w:val="0026603D"/>
    <w:rsid w:val="00267E41"/>
    <w:rsid w:val="00272A9A"/>
    <w:rsid w:val="00273810"/>
    <w:rsid w:val="00276401"/>
    <w:rsid w:val="0027736A"/>
    <w:rsid w:val="00281A29"/>
    <w:rsid w:val="00283335"/>
    <w:rsid w:val="00287B41"/>
    <w:rsid w:val="0029055F"/>
    <w:rsid w:val="00290EB8"/>
    <w:rsid w:val="002924BD"/>
    <w:rsid w:val="002939CD"/>
    <w:rsid w:val="00297C56"/>
    <w:rsid w:val="002A2498"/>
    <w:rsid w:val="002A50DE"/>
    <w:rsid w:val="002A54D5"/>
    <w:rsid w:val="002A592F"/>
    <w:rsid w:val="002A6DAB"/>
    <w:rsid w:val="002A7BDC"/>
    <w:rsid w:val="002B0285"/>
    <w:rsid w:val="002B0DA1"/>
    <w:rsid w:val="002B2820"/>
    <w:rsid w:val="002C16A6"/>
    <w:rsid w:val="002C2414"/>
    <w:rsid w:val="002C2F68"/>
    <w:rsid w:val="002C3FA9"/>
    <w:rsid w:val="002C4028"/>
    <w:rsid w:val="002C4DA8"/>
    <w:rsid w:val="002C7613"/>
    <w:rsid w:val="002D101B"/>
    <w:rsid w:val="002D1BB5"/>
    <w:rsid w:val="002D23E5"/>
    <w:rsid w:val="002D4379"/>
    <w:rsid w:val="002D4C61"/>
    <w:rsid w:val="002D5349"/>
    <w:rsid w:val="002D61F8"/>
    <w:rsid w:val="002E7E33"/>
    <w:rsid w:val="002F0D6D"/>
    <w:rsid w:val="002F10D1"/>
    <w:rsid w:val="002F36E8"/>
    <w:rsid w:val="002F40CA"/>
    <w:rsid w:val="002F5B2C"/>
    <w:rsid w:val="00305DD5"/>
    <w:rsid w:val="00307B46"/>
    <w:rsid w:val="0031334B"/>
    <w:rsid w:val="003151ED"/>
    <w:rsid w:val="003154DD"/>
    <w:rsid w:val="00316220"/>
    <w:rsid w:val="003178E5"/>
    <w:rsid w:val="003238B2"/>
    <w:rsid w:val="0032395F"/>
    <w:rsid w:val="00331981"/>
    <w:rsid w:val="00332611"/>
    <w:rsid w:val="00334C67"/>
    <w:rsid w:val="00337AD7"/>
    <w:rsid w:val="00343F14"/>
    <w:rsid w:val="003445CF"/>
    <w:rsid w:val="003461B9"/>
    <w:rsid w:val="003471E0"/>
    <w:rsid w:val="00351B5B"/>
    <w:rsid w:val="0035450D"/>
    <w:rsid w:val="00355CCF"/>
    <w:rsid w:val="0035751C"/>
    <w:rsid w:val="00363D1C"/>
    <w:rsid w:val="00365386"/>
    <w:rsid w:val="00365D14"/>
    <w:rsid w:val="003713A3"/>
    <w:rsid w:val="00373C54"/>
    <w:rsid w:val="003777E1"/>
    <w:rsid w:val="00382D72"/>
    <w:rsid w:val="00385B2A"/>
    <w:rsid w:val="003940E2"/>
    <w:rsid w:val="00395F4F"/>
    <w:rsid w:val="003A2412"/>
    <w:rsid w:val="003A3EEB"/>
    <w:rsid w:val="003B02D2"/>
    <w:rsid w:val="003B05EE"/>
    <w:rsid w:val="003B0CF9"/>
    <w:rsid w:val="003B1560"/>
    <w:rsid w:val="003B2B70"/>
    <w:rsid w:val="003B2FCD"/>
    <w:rsid w:val="003B58D9"/>
    <w:rsid w:val="003B6500"/>
    <w:rsid w:val="003B6913"/>
    <w:rsid w:val="003C08BE"/>
    <w:rsid w:val="003C17C6"/>
    <w:rsid w:val="003C1E21"/>
    <w:rsid w:val="003C3ABF"/>
    <w:rsid w:val="003D513E"/>
    <w:rsid w:val="003D6581"/>
    <w:rsid w:val="003D741E"/>
    <w:rsid w:val="003E38FA"/>
    <w:rsid w:val="003E52F1"/>
    <w:rsid w:val="003E59C0"/>
    <w:rsid w:val="003E721A"/>
    <w:rsid w:val="003F1C38"/>
    <w:rsid w:val="003F4857"/>
    <w:rsid w:val="003F55AA"/>
    <w:rsid w:val="003F6534"/>
    <w:rsid w:val="003F6C3E"/>
    <w:rsid w:val="003F7DB5"/>
    <w:rsid w:val="003F7F1D"/>
    <w:rsid w:val="00400E7B"/>
    <w:rsid w:val="00403912"/>
    <w:rsid w:val="004048BD"/>
    <w:rsid w:val="00404918"/>
    <w:rsid w:val="00405640"/>
    <w:rsid w:val="00407149"/>
    <w:rsid w:val="0040731D"/>
    <w:rsid w:val="00410BD2"/>
    <w:rsid w:val="00410E1B"/>
    <w:rsid w:val="00410EEA"/>
    <w:rsid w:val="00412FE5"/>
    <w:rsid w:val="004139A1"/>
    <w:rsid w:val="00413C7D"/>
    <w:rsid w:val="0041596E"/>
    <w:rsid w:val="004223F7"/>
    <w:rsid w:val="00422BBF"/>
    <w:rsid w:val="00422E3E"/>
    <w:rsid w:val="004237CB"/>
    <w:rsid w:val="00426483"/>
    <w:rsid w:val="0043013B"/>
    <w:rsid w:val="00432352"/>
    <w:rsid w:val="0043242D"/>
    <w:rsid w:val="004328C8"/>
    <w:rsid w:val="00432B1E"/>
    <w:rsid w:val="00441449"/>
    <w:rsid w:val="0044158E"/>
    <w:rsid w:val="004446E1"/>
    <w:rsid w:val="00444775"/>
    <w:rsid w:val="0044486A"/>
    <w:rsid w:val="004458D4"/>
    <w:rsid w:val="004508C9"/>
    <w:rsid w:val="00451C2D"/>
    <w:rsid w:val="0045472D"/>
    <w:rsid w:val="00454A49"/>
    <w:rsid w:val="0045583A"/>
    <w:rsid w:val="004570C3"/>
    <w:rsid w:val="004575B7"/>
    <w:rsid w:val="00460513"/>
    <w:rsid w:val="004606AC"/>
    <w:rsid w:val="00460C62"/>
    <w:rsid w:val="004630AC"/>
    <w:rsid w:val="004636E8"/>
    <w:rsid w:val="0046498B"/>
    <w:rsid w:val="004718F6"/>
    <w:rsid w:val="00471917"/>
    <w:rsid w:val="004734F8"/>
    <w:rsid w:val="004760AF"/>
    <w:rsid w:val="00483B1C"/>
    <w:rsid w:val="00483C40"/>
    <w:rsid w:val="00484520"/>
    <w:rsid w:val="004940B6"/>
    <w:rsid w:val="00495653"/>
    <w:rsid w:val="004978AC"/>
    <w:rsid w:val="004A03D3"/>
    <w:rsid w:val="004A070D"/>
    <w:rsid w:val="004A1585"/>
    <w:rsid w:val="004A1C39"/>
    <w:rsid w:val="004A2826"/>
    <w:rsid w:val="004A5CD1"/>
    <w:rsid w:val="004A6537"/>
    <w:rsid w:val="004A7482"/>
    <w:rsid w:val="004A770F"/>
    <w:rsid w:val="004B3D62"/>
    <w:rsid w:val="004B53D1"/>
    <w:rsid w:val="004B5449"/>
    <w:rsid w:val="004B772A"/>
    <w:rsid w:val="004C0CB0"/>
    <w:rsid w:val="004C0D74"/>
    <w:rsid w:val="004C17A8"/>
    <w:rsid w:val="004C2D8A"/>
    <w:rsid w:val="004C5381"/>
    <w:rsid w:val="004C5C9F"/>
    <w:rsid w:val="004C63BE"/>
    <w:rsid w:val="004D0B31"/>
    <w:rsid w:val="004D1E72"/>
    <w:rsid w:val="004D2F7B"/>
    <w:rsid w:val="004D4D15"/>
    <w:rsid w:val="004D4DB1"/>
    <w:rsid w:val="004D623F"/>
    <w:rsid w:val="004D741C"/>
    <w:rsid w:val="004D7B6E"/>
    <w:rsid w:val="004E1C8C"/>
    <w:rsid w:val="004E77EC"/>
    <w:rsid w:val="004F09F7"/>
    <w:rsid w:val="004F5555"/>
    <w:rsid w:val="00500347"/>
    <w:rsid w:val="00500F5D"/>
    <w:rsid w:val="00502673"/>
    <w:rsid w:val="00502709"/>
    <w:rsid w:val="005030EF"/>
    <w:rsid w:val="005030F6"/>
    <w:rsid w:val="005059AC"/>
    <w:rsid w:val="0050612E"/>
    <w:rsid w:val="00510144"/>
    <w:rsid w:val="005103EC"/>
    <w:rsid w:val="0051131B"/>
    <w:rsid w:val="00511AEF"/>
    <w:rsid w:val="005150D9"/>
    <w:rsid w:val="00515C55"/>
    <w:rsid w:val="0051655C"/>
    <w:rsid w:val="00516C54"/>
    <w:rsid w:val="00517355"/>
    <w:rsid w:val="00517938"/>
    <w:rsid w:val="00520E4F"/>
    <w:rsid w:val="00530E99"/>
    <w:rsid w:val="00531DF1"/>
    <w:rsid w:val="00541BA7"/>
    <w:rsid w:val="005456EB"/>
    <w:rsid w:val="0055024C"/>
    <w:rsid w:val="00553919"/>
    <w:rsid w:val="00553BA4"/>
    <w:rsid w:val="00553E7C"/>
    <w:rsid w:val="00553F84"/>
    <w:rsid w:val="00554A00"/>
    <w:rsid w:val="0056017A"/>
    <w:rsid w:val="005628F5"/>
    <w:rsid w:val="005659C5"/>
    <w:rsid w:val="0056673E"/>
    <w:rsid w:val="00567247"/>
    <w:rsid w:val="00570465"/>
    <w:rsid w:val="00573BA6"/>
    <w:rsid w:val="00581FAF"/>
    <w:rsid w:val="00583BFF"/>
    <w:rsid w:val="005903E0"/>
    <w:rsid w:val="00591508"/>
    <w:rsid w:val="005924E5"/>
    <w:rsid w:val="00595E01"/>
    <w:rsid w:val="00597130"/>
    <w:rsid w:val="00597778"/>
    <w:rsid w:val="0059783F"/>
    <w:rsid w:val="005A0A96"/>
    <w:rsid w:val="005A620D"/>
    <w:rsid w:val="005A63CC"/>
    <w:rsid w:val="005B1807"/>
    <w:rsid w:val="005B1F06"/>
    <w:rsid w:val="005B2154"/>
    <w:rsid w:val="005B2B40"/>
    <w:rsid w:val="005B4057"/>
    <w:rsid w:val="005B4B58"/>
    <w:rsid w:val="005B4E75"/>
    <w:rsid w:val="005B6140"/>
    <w:rsid w:val="005B63BD"/>
    <w:rsid w:val="005B7C5E"/>
    <w:rsid w:val="005C25DF"/>
    <w:rsid w:val="005C3902"/>
    <w:rsid w:val="005C4549"/>
    <w:rsid w:val="005C56D1"/>
    <w:rsid w:val="005C6926"/>
    <w:rsid w:val="005C7555"/>
    <w:rsid w:val="005C77D8"/>
    <w:rsid w:val="005D134B"/>
    <w:rsid w:val="005D26CA"/>
    <w:rsid w:val="005D2E18"/>
    <w:rsid w:val="005D304A"/>
    <w:rsid w:val="005D4CEC"/>
    <w:rsid w:val="005D519D"/>
    <w:rsid w:val="005D5CE7"/>
    <w:rsid w:val="005D65E1"/>
    <w:rsid w:val="005E09EC"/>
    <w:rsid w:val="005E3DEE"/>
    <w:rsid w:val="005E5E00"/>
    <w:rsid w:val="005E70BB"/>
    <w:rsid w:val="005F156B"/>
    <w:rsid w:val="005F36D5"/>
    <w:rsid w:val="005F5208"/>
    <w:rsid w:val="005F6D1A"/>
    <w:rsid w:val="005F751A"/>
    <w:rsid w:val="00600FFC"/>
    <w:rsid w:val="00603B08"/>
    <w:rsid w:val="00604708"/>
    <w:rsid w:val="0060652A"/>
    <w:rsid w:val="00611402"/>
    <w:rsid w:val="00612C01"/>
    <w:rsid w:val="00612DBB"/>
    <w:rsid w:val="0061376C"/>
    <w:rsid w:val="00614913"/>
    <w:rsid w:val="006157EC"/>
    <w:rsid w:val="00617431"/>
    <w:rsid w:val="006206C8"/>
    <w:rsid w:val="00626636"/>
    <w:rsid w:val="00633090"/>
    <w:rsid w:val="00635458"/>
    <w:rsid w:val="006361F0"/>
    <w:rsid w:val="0064054A"/>
    <w:rsid w:val="006417E3"/>
    <w:rsid w:val="00645557"/>
    <w:rsid w:val="00646EA1"/>
    <w:rsid w:val="00650BFD"/>
    <w:rsid w:val="00651AA4"/>
    <w:rsid w:val="006523FC"/>
    <w:rsid w:val="006538C6"/>
    <w:rsid w:val="0065422A"/>
    <w:rsid w:val="0065465B"/>
    <w:rsid w:val="00656A55"/>
    <w:rsid w:val="00656BF3"/>
    <w:rsid w:val="00656BF6"/>
    <w:rsid w:val="00656ED0"/>
    <w:rsid w:val="00657D6B"/>
    <w:rsid w:val="006605EE"/>
    <w:rsid w:val="006629E2"/>
    <w:rsid w:val="00662AC9"/>
    <w:rsid w:val="00662EBB"/>
    <w:rsid w:val="006648E7"/>
    <w:rsid w:val="006652CF"/>
    <w:rsid w:val="00667418"/>
    <w:rsid w:val="00667D1A"/>
    <w:rsid w:val="00670AF9"/>
    <w:rsid w:val="00672C63"/>
    <w:rsid w:val="006743A7"/>
    <w:rsid w:val="00674505"/>
    <w:rsid w:val="00674DE4"/>
    <w:rsid w:val="00676140"/>
    <w:rsid w:val="00676579"/>
    <w:rsid w:val="00676DB4"/>
    <w:rsid w:val="006825A7"/>
    <w:rsid w:val="0068393B"/>
    <w:rsid w:val="00686D4A"/>
    <w:rsid w:val="00692519"/>
    <w:rsid w:val="00694180"/>
    <w:rsid w:val="00695B80"/>
    <w:rsid w:val="00695E39"/>
    <w:rsid w:val="0069664E"/>
    <w:rsid w:val="0069709C"/>
    <w:rsid w:val="006973A1"/>
    <w:rsid w:val="006B0697"/>
    <w:rsid w:val="006B0D12"/>
    <w:rsid w:val="006B618F"/>
    <w:rsid w:val="006B63D1"/>
    <w:rsid w:val="006B64F9"/>
    <w:rsid w:val="006B7CA5"/>
    <w:rsid w:val="006C3496"/>
    <w:rsid w:val="006C4421"/>
    <w:rsid w:val="006C7083"/>
    <w:rsid w:val="006D146D"/>
    <w:rsid w:val="006D333A"/>
    <w:rsid w:val="006D35C1"/>
    <w:rsid w:val="006D7F31"/>
    <w:rsid w:val="006E0D6D"/>
    <w:rsid w:val="006E27FC"/>
    <w:rsid w:val="006E30FB"/>
    <w:rsid w:val="006E35B8"/>
    <w:rsid w:val="006E39FD"/>
    <w:rsid w:val="006E4615"/>
    <w:rsid w:val="006E4EC2"/>
    <w:rsid w:val="006E5C73"/>
    <w:rsid w:val="006E6769"/>
    <w:rsid w:val="006E6DC4"/>
    <w:rsid w:val="006E7897"/>
    <w:rsid w:val="006F043A"/>
    <w:rsid w:val="006F2C12"/>
    <w:rsid w:val="006F2C60"/>
    <w:rsid w:val="006F33AB"/>
    <w:rsid w:val="006F3436"/>
    <w:rsid w:val="00701E94"/>
    <w:rsid w:val="00704229"/>
    <w:rsid w:val="00705AD9"/>
    <w:rsid w:val="007065A9"/>
    <w:rsid w:val="00706930"/>
    <w:rsid w:val="007069F1"/>
    <w:rsid w:val="00707F1B"/>
    <w:rsid w:val="00715B52"/>
    <w:rsid w:val="00716E10"/>
    <w:rsid w:val="007204FB"/>
    <w:rsid w:val="00720541"/>
    <w:rsid w:val="00724527"/>
    <w:rsid w:val="00727F03"/>
    <w:rsid w:val="00730E7C"/>
    <w:rsid w:val="00732DFA"/>
    <w:rsid w:val="00733EB4"/>
    <w:rsid w:val="00735176"/>
    <w:rsid w:val="00735973"/>
    <w:rsid w:val="00736898"/>
    <w:rsid w:val="00737C18"/>
    <w:rsid w:val="0074110C"/>
    <w:rsid w:val="00741485"/>
    <w:rsid w:val="00742883"/>
    <w:rsid w:val="00742E3D"/>
    <w:rsid w:val="00744038"/>
    <w:rsid w:val="007468C1"/>
    <w:rsid w:val="007478BE"/>
    <w:rsid w:val="0075064C"/>
    <w:rsid w:val="00752215"/>
    <w:rsid w:val="00753158"/>
    <w:rsid w:val="00753879"/>
    <w:rsid w:val="0075625F"/>
    <w:rsid w:val="00761042"/>
    <w:rsid w:val="00770078"/>
    <w:rsid w:val="00771832"/>
    <w:rsid w:val="00776B59"/>
    <w:rsid w:val="00777B54"/>
    <w:rsid w:val="00783338"/>
    <w:rsid w:val="00783938"/>
    <w:rsid w:val="00785367"/>
    <w:rsid w:val="007854A1"/>
    <w:rsid w:val="0078678F"/>
    <w:rsid w:val="00790375"/>
    <w:rsid w:val="007913FC"/>
    <w:rsid w:val="00791674"/>
    <w:rsid w:val="00792E98"/>
    <w:rsid w:val="00796C75"/>
    <w:rsid w:val="007A5A91"/>
    <w:rsid w:val="007B0C4F"/>
    <w:rsid w:val="007B323E"/>
    <w:rsid w:val="007B3743"/>
    <w:rsid w:val="007B55D9"/>
    <w:rsid w:val="007C0274"/>
    <w:rsid w:val="007C2006"/>
    <w:rsid w:val="007C210F"/>
    <w:rsid w:val="007C3417"/>
    <w:rsid w:val="007C49EE"/>
    <w:rsid w:val="007C4C02"/>
    <w:rsid w:val="007C4D9E"/>
    <w:rsid w:val="007C52BD"/>
    <w:rsid w:val="007C71A2"/>
    <w:rsid w:val="007D3EE4"/>
    <w:rsid w:val="007D7D6A"/>
    <w:rsid w:val="007D7D75"/>
    <w:rsid w:val="007E387B"/>
    <w:rsid w:val="007E3AD6"/>
    <w:rsid w:val="007E5BFA"/>
    <w:rsid w:val="007E7609"/>
    <w:rsid w:val="007F246A"/>
    <w:rsid w:val="007F2EA4"/>
    <w:rsid w:val="007F2F9C"/>
    <w:rsid w:val="007F33FF"/>
    <w:rsid w:val="007F3CC6"/>
    <w:rsid w:val="007F44CF"/>
    <w:rsid w:val="007F606B"/>
    <w:rsid w:val="007F6B85"/>
    <w:rsid w:val="008014B2"/>
    <w:rsid w:val="008037F3"/>
    <w:rsid w:val="00806FA2"/>
    <w:rsid w:val="0081712C"/>
    <w:rsid w:val="00817ED9"/>
    <w:rsid w:val="008222CD"/>
    <w:rsid w:val="00823A3F"/>
    <w:rsid w:val="008253D5"/>
    <w:rsid w:val="008264C7"/>
    <w:rsid w:val="00826523"/>
    <w:rsid w:val="00830D46"/>
    <w:rsid w:val="008325DD"/>
    <w:rsid w:val="00834B79"/>
    <w:rsid w:val="00840054"/>
    <w:rsid w:val="00845BED"/>
    <w:rsid w:val="008466CC"/>
    <w:rsid w:val="00847884"/>
    <w:rsid w:val="00853506"/>
    <w:rsid w:val="008548A7"/>
    <w:rsid w:val="00856AA7"/>
    <w:rsid w:val="00863013"/>
    <w:rsid w:val="008639F8"/>
    <w:rsid w:val="00865520"/>
    <w:rsid w:val="00866293"/>
    <w:rsid w:val="008675F0"/>
    <w:rsid w:val="0086794D"/>
    <w:rsid w:val="00870160"/>
    <w:rsid w:val="00872BEB"/>
    <w:rsid w:val="008742D7"/>
    <w:rsid w:val="00874787"/>
    <w:rsid w:val="0087514D"/>
    <w:rsid w:val="008807A7"/>
    <w:rsid w:val="00880A4C"/>
    <w:rsid w:val="008849F6"/>
    <w:rsid w:val="008868B6"/>
    <w:rsid w:val="008869D8"/>
    <w:rsid w:val="00891356"/>
    <w:rsid w:val="00892C32"/>
    <w:rsid w:val="00894002"/>
    <w:rsid w:val="0089401C"/>
    <w:rsid w:val="00895117"/>
    <w:rsid w:val="00895F29"/>
    <w:rsid w:val="0089612F"/>
    <w:rsid w:val="0089616F"/>
    <w:rsid w:val="00896D62"/>
    <w:rsid w:val="008A29C0"/>
    <w:rsid w:val="008A2CC2"/>
    <w:rsid w:val="008A2D51"/>
    <w:rsid w:val="008A3F5D"/>
    <w:rsid w:val="008A4A77"/>
    <w:rsid w:val="008A65B4"/>
    <w:rsid w:val="008A7931"/>
    <w:rsid w:val="008B119A"/>
    <w:rsid w:val="008B1380"/>
    <w:rsid w:val="008B20EC"/>
    <w:rsid w:val="008B27A1"/>
    <w:rsid w:val="008B4A80"/>
    <w:rsid w:val="008B645A"/>
    <w:rsid w:val="008B6F9E"/>
    <w:rsid w:val="008B7765"/>
    <w:rsid w:val="008B792B"/>
    <w:rsid w:val="008C51CC"/>
    <w:rsid w:val="008D0D7D"/>
    <w:rsid w:val="008D1887"/>
    <w:rsid w:val="008E130B"/>
    <w:rsid w:val="008E5E04"/>
    <w:rsid w:val="008E6284"/>
    <w:rsid w:val="008E7148"/>
    <w:rsid w:val="008F0999"/>
    <w:rsid w:val="008F1028"/>
    <w:rsid w:val="008F1187"/>
    <w:rsid w:val="008F4234"/>
    <w:rsid w:val="008F5601"/>
    <w:rsid w:val="009010F1"/>
    <w:rsid w:val="00905335"/>
    <w:rsid w:val="00906421"/>
    <w:rsid w:val="009101F8"/>
    <w:rsid w:val="00910504"/>
    <w:rsid w:val="009124EC"/>
    <w:rsid w:val="00913CE1"/>
    <w:rsid w:val="0091547A"/>
    <w:rsid w:val="00916C5F"/>
    <w:rsid w:val="009171AD"/>
    <w:rsid w:val="009240DC"/>
    <w:rsid w:val="009341E0"/>
    <w:rsid w:val="00935136"/>
    <w:rsid w:val="009372AE"/>
    <w:rsid w:val="00937748"/>
    <w:rsid w:val="00941034"/>
    <w:rsid w:val="009424AE"/>
    <w:rsid w:val="009434BD"/>
    <w:rsid w:val="00944A92"/>
    <w:rsid w:val="00945272"/>
    <w:rsid w:val="00951EC1"/>
    <w:rsid w:val="0095460A"/>
    <w:rsid w:val="00962462"/>
    <w:rsid w:val="00962DCD"/>
    <w:rsid w:val="00965A0D"/>
    <w:rsid w:val="00965AED"/>
    <w:rsid w:val="00966CE9"/>
    <w:rsid w:val="00970775"/>
    <w:rsid w:val="00970A2F"/>
    <w:rsid w:val="00970F76"/>
    <w:rsid w:val="00971D47"/>
    <w:rsid w:val="00974C41"/>
    <w:rsid w:val="00980DF0"/>
    <w:rsid w:val="00982F47"/>
    <w:rsid w:val="009851C5"/>
    <w:rsid w:val="00986138"/>
    <w:rsid w:val="009866CA"/>
    <w:rsid w:val="00992ECC"/>
    <w:rsid w:val="00993E5B"/>
    <w:rsid w:val="00995991"/>
    <w:rsid w:val="0099758F"/>
    <w:rsid w:val="009A0CD4"/>
    <w:rsid w:val="009A22AB"/>
    <w:rsid w:val="009A407F"/>
    <w:rsid w:val="009A4AC3"/>
    <w:rsid w:val="009A4D7F"/>
    <w:rsid w:val="009A61D1"/>
    <w:rsid w:val="009B19A2"/>
    <w:rsid w:val="009B469E"/>
    <w:rsid w:val="009B58CF"/>
    <w:rsid w:val="009B5DD5"/>
    <w:rsid w:val="009B762D"/>
    <w:rsid w:val="009C113D"/>
    <w:rsid w:val="009C17CF"/>
    <w:rsid w:val="009C1DF1"/>
    <w:rsid w:val="009C2333"/>
    <w:rsid w:val="009C4660"/>
    <w:rsid w:val="009C4DE8"/>
    <w:rsid w:val="009C6321"/>
    <w:rsid w:val="009D176D"/>
    <w:rsid w:val="009D3858"/>
    <w:rsid w:val="009D3F2C"/>
    <w:rsid w:val="009E13AB"/>
    <w:rsid w:val="009E355B"/>
    <w:rsid w:val="009E3C09"/>
    <w:rsid w:val="009E7BCF"/>
    <w:rsid w:val="009F0116"/>
    <w:rsid w:val="009F460C"/>
    <w:rsid w:val="00A00D69"/>
    <w:rsid w:val="00A12C4D"/>
    <w:rsid w:val="00A132D9"/>
    <w:rsid w:val="00A137CA"/>
    <w:rsid w:val="00A142F1"/>
    <w:rsid w:val="00A1502C"/>
    <w:rsid w:val="00A20F6F"/>
    <w:rsid w:val="00A21BFA"/>
    <w:rsid w:val="00A2520D"/>
    <w:rsid w:val="00A26A02"/>
    <w:rsid w:val="00A27B79"/>
    <w:rsid w:val="00A35E47"/>
    <w:rsid w:val="00A41902"/>
    <w:rsid w:val="00A4678A"/>
    <w:rsid w:val="00A518D4"/>
    <w:rsid w:val="00A51AB5"/>
    <w:rsid w:val="00A52B4C"/>
    <w:rsid w:val="00A52F82"/>
    <w:rsid w:val="00A56130"/>
    <w:rsid w:val="00A56C8B"/>
    <w:rsid w:val="00A56E8B"/>
    <w:rsid w:val="00A61963"/>
    <w:rsid w:val="00A65418"/>
    <w:rsid w:val="00A6721C"/>
    <w:rsid w:val="00A67426"/>
    <w:rsid w:val="00A71257"/>
    <w:rsid w:val="00A73E38"/>
    <w:rsid w:val="00A76F2A"/>
    <w:rsid w:val="00A84708"/>
    <w:rsid w:val="00A86883"/>
    <w:rsid w:val="00A877E8"/>
    <w:rsid w:val="00A87D01"/>
    <w:rsid w:val="00A90532"/>
    <w:rsid w:val="00A9056E"/>
    <w:rsid w:val="00A90B1C"/>
    <w:rsid w:val="00A91022"/>
    <w:rsid w:val="00A9133E"/>
    <w:rsid w:val="00A91BDF"/>
    <w:rsid w:val="00A921B3"/>
    <w:rsid w:val="00A93677"/>
    <w:rsid w:val="00A9528D"/>
    <w:rsid w:val="00A964C1"/>
    <w:rsid w:val="00A977F1"/>
    <w:rsid w:val="00A978C3"/>
    <w:rsid w:val="00AA067B"/>
    <w:rsid w:val="00AA2832"/>
    <w:rsid w:val="00AA7AB5"/>
    <w:rsid w:val="00AB00FF"/>
    <w:rsid w:val="00AB07D0"/>
    <w:rsid w:val="00AB2010"/>
    <w:rsid w:val="00AB3A52"/>
    <w:rsid w:val="00AB4934"/>
    <w:rsid w:val="00AB55EB"/>
    <w:rsid w:val="00AB5A40"/>
    <w:rsid w:val="00AB703A"/>
    <w:rsid w:val="00AC0BDA"/>
    <w:rsid w:val="00AC18A5"/>
    <w:rsid w:val="00AC242E"/>
    <w:rsid w:val="00AC2664"/>
    <w:rsid w:val="00AC3A39"/>
    <w:rsid w:val="00AC4472"/>
    <w:rsid w:val="00AC5D21"/>
    <w:rsid w:val="00AD2573"/>
    <w:rsid w:val="00AD33CD"/>
    <w:rsid w:val="00AD491F"/>
    <w:rsid w:val="00AD5571"/>
    <w:rsid w:val="00AD612D"/>
    <w:rsid w:val="00AD72B1"/>
    <w:rsid w:val="00AE1420"/>
    <w:rsid w:val="00AE1DD3"/>
    <w:rsid w:val="00AE319C"/>
    <w:rsid w:val="00AF1BA0"/>
    <w:rsid w:val="00AF3665"/>
    <w:rsid w:val="00AF3AEF"/>
    <w:rsid w:val="00B02458"/>
    <w:rsid w:val="00B03038"/>
    <w:rsid w:val="00B056B8"/>
    <w:rsid w:val="00B063F5"/>
    <w:rsid w:val="00B06763"/>
    <w:rsid w:val="00B06DF3"/>
    <w:rsid w:val="00B07E0A"/>
    <w:rsid w:val="00B07F0B"/>
    <w:rsid w:val="00B110A8"/>
    <w:rsid w:val="00B11C07"/>
    <w:rsid w:val="00B14E47"/>
    <w:rsid w:val="00B15445"/>
    <w:rsid w:val="00B15616"/>
    <w:rsid w:val="00B16261"/>
    <w:rsid w:val="00B16265"/>
    <w:rsid w:val="00B1778E"/>
    <w:rsid w:val="00B179B1"/>
    <w:rsid w:val="00B17D44"/>
    <w:rsid w:val="00B21A88"/>
    <w:rsid w:val="00B22F8F"/>
    <w:rsid w:val="00B24385"/>
    <w:rsid w:val="00B27A87"/>
    <w:rsid w:val="00B30FD1"/>
    <w:rsid w:val="00B34561"/>
    <w:rsid w:val="00B363F3"/>
    <w:rsid w:val="00B400BA"/>
    <w:rsid w:val="00B40882"/>
    <w:rsid w:val="00B5103E"/>
    <w:rsid w:val="00B51CE4"/>
    <w:rsid w:val="00B5416C"/>
    <w:rsid w:val="00B56291"/>
    <w:rsid w:val="00B568FC"/>
    <w:rsid w:val="00B578C1"/>
    <w:rsid w:val="00B57DE7"/>
    <w:rsid w:val="00B605AD"/>
    <w:rsid w:val="00B60CCF"/>
    <w:rsid w:val="00B61AE0"/>
    <w:rsid w:val="00B63BF1"/>
    <w:rsid w:val="00B652AD"/>
    <w:rsid w:val="00B65ED4"/>
    <w:rsid w:val="00B661F0"/>
    <w:rsid w:val="00B67815"/>
    <w:rsid w:val="00B67A2F"/>
    <w:rsid w:val="00B70A5C"/>
    <w:rsid w:val="00B731B2"/>
    <w:rsid w:val="00B747B0"/>
    <w:rsid w:val="00B74C89"/>
    <w:rsid w:val="00B7647F"/>
    <w:rsid w:val="00B76B2D"/>
    <w:rsid w:val="00B805B6"/>
    <w:rsid w:val="00B82032"/>
    <w:rsid w:val="00B82F3E"/>
    <w:rsid w:val="00B840A9"/>
    <w:rsid w:val="00B847C4"/>
    <w:rsid w:val="00B8514E"/>
    <w:rsid w:val="00B85DCC"/>
    <w:rsid w:val="00B866B4"/>
    <w:rsid w:val="00B8733E"/>
    <w:rsid w:val="00B90E88"/>
    <w:rsid w:val="00B91BEE"/>
    <w:rsid w:val="00B91D73"/>
    <w:rsid w:val="00B92236"/>
    <w:rsid w:val="00B939CE"/>
    <w:rsid w:val="00B95133"/>
    <w:rsid w:val="00B96485"/>
    <w:rsid w:val="00B96CD4"/>
    <w:rsid w:val="00B97B01"/>
    <w:rsid w:val="00BA1D0E"/>
    <w:rsid w:val="00BA1F92"/>
    <w:rsid w:val="00BA5F27"/>
    <w:rsid w:val="00BA614B"/>
    <w:rsid w:val="00BA6386"/>
    <w:rsid w:val="00BA70E7"/>
    <w:rsid w:val="00BA71B5"/>
    <w:rsid w:val="00BB0CB2"/>
    <w:rsid w:val="00BB3E61"/>
    <w:rsid w:val="00BB475E"/>
    <w:rsid w:val="00BB47C2"/>
    <w:rsid w:val="00BB7714"/>
    <w:rsid w:val="00BC1188"/>
    <w:rsid w:val="00BC215B"/>
    <w:rsid w:val="00BC2CAE"/>
    <w:rsid w:val="00BC61C6"/>
    <w:rsid w:val="00BC64EE"/>
    <w:rsid w:val="00BC6C7B"/>
    <w:rsid w:val="00BD0D85"/>
    <w:rsid w:val="00BD243B"/>
    <w:rsid w:val="00BD4DD1"/>
    <w:rsid w:val="00BD500E"/>
    <w:rsid w:val="00BE01AB"/>
    <w:rsid w:val="00BE01DC"/>
    <w:rsid w:val="00BE5D34"/>
    <w:rsid w:val="00BE5E58"/>
    <w:rsid w:val="00BE5F0C"/>
    <w:rsid w:val="00BE6D29"/>
    <w:rsid w:val="00BE7501"/>
    <w:rsid w:val="00BF3852"/>
    <w:rsid w:val="00BF3F28"/>
    <w:rsid w:val="00BF3F8C"/>
    <w:rsid w:val="00BF4DAF"/>
    <w:rsid w:val="00BF4E6B"/>
    <w:rsid w:val="00BF55AF"/>
    <w:rsid w:val="00BF692B"/>
    <w:rsid w:val="00C02B69"/>
    <w:rsid w:val="00C05D2C"/>
    <w:rsid w:val="00C06459"/>
    <w:rsid w:val="00C126A0"/>
    <w:rsid w:val="00C15BA2"/>
    <w:rsid w:val="00C22371"/>
    <w:rsid w:val="00C22556"/>
    <w:rsid w:val="00C232B2"/>
    <w:rsid w:val="00C244B1"/>
    <w:rsid w:val="00C24F2C"/>
    <w:rsid w:val="00C27E05"/>
    <w:rsid w:val="00C3220E"/>
    <w:rsid w:val="00C36C22"/>
    <w:rsid w:val="00C40289"/>
    <w:rsid w:val="00C40978"/>
    <w:rsid w:val="00C4373B"/>
    <w:rsid w:val="00C437AA"/>
    <w:rsid w:val="00C45734"/>
    <w:rsid w:val="00C467C3"/>
    <w:rsid w:val="00C477E0"/>
    <w:rsid w:val="00C50A77"/>
    <w:rsid w:val="00C5325E"/>
    <w:rsid w:val="00C57DE0"/>
    <w:rsid w:val="00C603EF"/>
    <w:rsid w:val="00C60BF9"/>
    <w:rsid w:val="00C641B3"/>
    <w:rsid w:val="00C64D58"/>
    <w:rsid w:val="00C65380"/>
    <w:rsid w:val="00C67230"/>
    <w:rsid w:val="00C7090A"/>
    <w:rsid w:val="00C70FCF"/>
    <w:rsid w:val="00C73853"/>
    <w:rsid w:val="00C73A11"/>
    <w:rsid w:val="00C74435"/>
    <w:rsid w:val="00C74467"/>
    <w:rsid w:val="00C80A6D"/>
    <w:rsid w:val="00C8287D"/>
    <w:rsid w:val="00C82A46"/>
    <w:rsid w:val="00C85B41"/>
    <w:rsid w:val="00C86B66"/>
    <w:rsid w:val="00C87AA2"/>
    <w:rsid w:val="00C91F10"/>
    <w:rsid w:val="00C93466"/>
    <w:rsid w:val="00C97055"/>
    <w:rsid w:val="00CA00DB"/>
    <w:rsid w:val="00CA042F"/>
    <w:rsid w:val="00CA0B9F"/>
    <w:rsid w:val="00CA143D"/>
    <w:rsid w:val="00CA2182"/>
    <w:rsid w:val="00CA561B"/>
    <w:rsid w:val="00CA60AD"/>
    <w:rsid w:val="00CA6F6F"/>
    <w:rsid w:val="00CA7817"/>
    <w:rsid w:val="00CB0FF4"/>
    <w:rsid w:val="00CB15B0"/>
    <w:rsid w:val="00CB2950"/>
    <w:rsid w:val="00CB4928"/>
    <w:rsid w:val="00CB56DF"/>
    <w:rsid w:val="00CB61F2"/>
    <w:rsid w:val="00CB6598"/>
    <w:rsid w:val="00CC029B"/>
    <w:rsid w:val="00CC2348"/>
    <w:rsid w:val="00CD2A30"/>
    <w:rsid w:val="00CD2F96"/>
    <w:rsid w:val="00CD48DC"/>
    <w:rsid w:val="00CD6AF0"/>
    <w:rsid w:val="00CE4E2E"/>
    <w:rsid w:val="00CE5291"/>
    <w:rsid w:val="00CE6159"/>
    <w:rsid w:val="00CE7D37"/>
    <w:rsid w:val="00CE7D53"/>
    <w:rsid w:val="00CF3D94"/>
    <w:rsid w:val="00CF57A6"/>
    <w:rsid w:val="00CF63EA"/>
    <w:rsid w:val="00CF6AAF"/>
    <w:rsid w:val="00D008E9"/>
    <w:rsid w:val="00D01063"/>
    <w:rsid w:val="00D073EC"/>
    <w:rsid w:val="00D12680"/>
    <w:rsid w:val="00D155CA"/>
    <w:rsid w:val="00D16BE0"/>
    <w:rsid w:val="00D20FD2"/>
    <w:rsid w:val="00D24CA9"/>
    <w:rsid w:val="00D251B5"/>
    <w:rsid w:val="00D260C4"/>
    <w:rsid w:val="00D262FF"/>
    <w:rsid w:val="00D26584"/>
    <w:rsid w:val="00D31186"/>
    <w:rsid w:val="00D35495"/>
    <w:rsid w:val="00D42797"/>
    <w:rsid w:val="00D43BA8"/>
    <w:rsid w:val="00D4544F"/>
    <w:rsid w:val="00D47DCE"/>
    <w:rsid w:val="00D51A9E"/>
    <w:rsid w:val="00D528B9"/>
    <w:rsid w:val="00D553E1"/>
    <w:rsid w:val="00D603F8"/>
    <w:rsid w:val="00D61C86"/>
    <w:rsid w:val="00D649DA"/>
    <w:rsid w:val="00D71586"/>
    <w:rsid w:val="00D71644"/>
    <w:rsid w:val="00D726F7"/>
    <w:rsid w:val="00D73846"/>
    <w:rsid w:val="00D73A6A"/>
    <w:rsid w:val="00D77B76"/>
    <w:rsid w:val="00D81072"/>
    <w:rsid w:val="00D823CC"/>
    <w:rsid w:val="00D83859"/>
    <w:rsid w:val="00D84431"/>
    <w:rsid w:val="00D853DC"/>
    <w:rsid w:val="00D86E1A"/>
    <w:rsid w:val="00D90036"/>
    <w:rsid w:val="00D93047"/>
    <w:rsid w:val="00D9563F"/>
    <w:rsid w:val="00D96FBD"/>
    <w:rsid w:val="00DA0B48"/>
    <w:rsid w:val="00DA4CCB"/>
    <w:rsid w:val="00DB009C"/>
    <w:rsid w:val="00DB176D"/>
    <w:rsid w:val="00DB1B45"/>
    <w:rsid w:val="00DC1D3E"/>
    <w:rsid w:val="00DC2129"/>
    <w:rsid w:val="00DC313D"/>
    <w:rsid w:val="00DC45E2"/>
    <w:rsid w:val="00DC571B"/>
    <w:rsid w:val="00DC59D7"/>
    <w:rsid w:val="00DC7638"/>
    <w:rsid w:val="00DD177A"/>
    <w:rsid w:val="00DD214E"/>
    <w:rsid w:val="00DD2DAE"/>
    <w:rsid w:val="00DD33D7"/>
    <w:rsid w:val="00DD3BC3"/>
    <w:rsid w:val="00DD42ED"/>
    <w:rsid w:val="00DD5DBB"/>
    <w:rsid w:val="00DD5E91"/>
    <w:rsid w:val="00DD7925"/>
    <w:rsid w:val="00DD7F37"/>
    <w:rsid w:val="00DE058D"/>
    <w:rsid w:val="00DE19A1"/>
    <w:rsid w:val="00DE219E"/>
    <w:rsid w:val="00DE2378"/>
    <w:rsid w:val="00DE3053"/>
    <w:rsid w:val="00DE3B66"/>
    <w:rsid w:val="00DE486D"/>
    <w:rsid w:val="00DE59B7"/>
    <w:rsid w:val="00DF0658"/>
    <w:rsid w:val="00DF21A2"/>
    <w:rsid w:val="00DF2935"/>
    <w:rsid w:val="00DF319D"/>
    <w:rsid w:val="00DF41BC"/>
    <w:rsid w:val="00DF4A19"/>
    <w:rsid w:val="00DF527E"/>
    <w:rsid w:val="00DF5BF3"/>
    <w:rsid w:val="00DF5F2F"/>
    <w:rsid w:val="00DF666D"/>
    <w:rsid w:val="00DF7282"/>
    <w:rsid w:val="00E00BC5"/>
    <w:rsid w:val="00E015D4"/>
    <w:rsid w:val="00E050A5"/>
    <w:rsid w:val="00E07E80"/>
    <w:rsid w:val="00E1251F"/>
    <w:rsid w:val="00E14ADF"/>
    <w:rsid w:val="00E159C0"/>
    <w:rsid w:val="00E218BA"/>
    <w:rsid w:val="00E22E63"/>
    <w:rsid w:val="00E22EAA"/>
    <w:rsid w:val="00E24095"/>
    <w:rsid w:val="00E253DB"/>
    <w:rsid w:val="00E272AE"/>
    <w:rsid w:val="00E30870"/>
    <w:rsid w:val="00E328CF"/>
    <w:rsid w:val="00E347E1"/>
    <w:rsid w:val="00E356BC"/>
    <w:rsid w:val="00E35CF4"/>
    <w:rsid w:val="00E43DAB"/>
    <w:rsid w:val="00E43F00"/>
    <w:rsid w:val="00E44626"/>
    <w:rsid w:val="00E46571"/>
    <w:rsid w:val="00E466A9"/>
    <w:rsid w:val="00E47865"/>
    <w:rsid w:val="00E516C8"/>
    <w:rsid w:val="00E5452D"/>
    <w:rsid w:val="00E54A48"/>
    <w:rsid w:val="00E572B6"/>
    <w:rsid w:val="00E5787A"/>
    <w:rsid w:val="00E62C0F"/>
    <w:rsid w:val="00E63678"/>
    <w:rsid w:val="00E64B36"/>
    <w:rsid w:val="00E64EFB"/>
    <w:rsid w:val="00E65092"/>
    <w:rsid w:val="00E66E8E"/>
    <w:rsid w:val="00E67CE7"/>
    <w:rsid w:val="00E70254"/>
    <w:rsid w:val="00E70754"/>
    <w:rsid w:val="00E70BEB"/>
    <w:rsid w:val="00E7263E"/>
    <w:rsid w:val="00E75B2E"/>
    <w:rsid w:val="00E7672A"/>
    <w:rsid w:val="00E8109C"/>
    <w:rsid w:val="00E817F7"/>
    <w:rsid w:val="00E83FD7"/>
    <w:rsid w:val="00E867ED"/>
    <w:rsid w:val="00E86E09"/>
    <w:rsid w:val="00E90794"/>
    <w:rsid w:val="00E90BD7"/>
    <w:rsid w:val="00E912DD"/>
    <w:rsid w:val="00E9210A"/>
    <w:rsid w:val="00E930C5"/>
    <w:rsid w:val="00E97014"/>
    <w:rsid w:val="00E97117"/>
    <w:rsid w:val="00EA1A61"/>
    <w:rsid w:val="00EA1BD3"/>
    <w:rsid w:val="00EA25E4"/>
    <w:rsid w:val="00EA28F3"/>
    <w:rsid w:val="00EA3726"/>
    <w:rsid w:val="00EA4334"/>
    <w:rsid w:val="00EA5537"/>
    <w:rsid w:val="00EA6E73"/>
    <w:rsid w:val="00EA767A"/>
    <w:rsid w:val="00EB1A61"/>
    <w:rsid w:val="00EB29A2"/>
    <w:rsid w:val="00EB41B3"/>
    <w:rsid w:val="00EB4327"/>
    <w:rsid w:val="00EC084E"/>
    <w:rsid w:val="00EC1D12"/>
    <w:rsid w:val="00EC24AF"/>
    <w:rsid w:val="00EC3C85"/>
    <w:rsid w:val="00EC5608"/>
    <w:rsid w:val="00EC5C21"/>
    <w:rsid w:val="00ED08C0"/>
    <w:rsid w:val="00ED3E79"/>
    <w:rsid w:val="00ED5039"/>
    <w:rsid w:val="00ED515D"/>
    <w:rsid w:val="00EE1A1B"/>
    <w:rsid w:val="00EE1B45"/>
    <w:rsid w:val="00EE1C80"/>
    <w:rsid w:val="00EE242B"/>
    <w:rsid w:val="00EE32DA"/>
    <w:rsid w:val="00EE39D9"/>
    <w:rsid w:val="00EE3A66"/>
    <w:rsid w:val="00EE3AE6"/>
    <w:rsid w:val="00EE3BFF"/>
    <w:rsid w:val="00EE6540"/>
    <w:rsid w:val="00EE7128"/>
    <w:rsid w:val="00EF367C"/>
    <w:rsid w:val="00EF4416"/>
    <w:rsid w:val="00EF742C"/>
    <w:rsid w:val="00F00016"/>
    <w:rsid w:val="00F03A86"/>
    <w:rsid w:val="00F03DAF"/>
    <w:rsid w:val="00F0413A"/>
    <w:rsid w:val="00F0473B"/>
    <w:rsid w:val="00F04769"/>
    <w:rsid w:val="00F052CA"/>
    <w:rsid w:val="00F06163"/>
    <w:rsid w:val="00F06DBB"/>
    <w:rsid w:val="00F1010A"/>
    <w:rsid w:val="00F10961"/>
    <w:rsid w:val="00F10B6D"/>
    <w:rsid w:val="00F138BB"/>
    <w:rsid w:val="00F13E98"/>
    <w:rsid w:val="00F13F16"/>
    <w:rsid w:val="00F1404F"/>
    <w:rsid w:val="00F14255"/>
    <w:rsid w:val="00F20B8B"/>
    <w:rsid w:val="00F22CD6"/>
    <w:rsid w:val="00F2328F"/>
    <w:rsid w:val="00F23980"/>
    <w:rsid w:val="00F257E6"/>
    <w:rsid w:val="00F30E16"/>
    <w:rsid w:val="00F31CA9"/>
    <w:rsid w:val="00F32967"/>
    <w:rsid w:val="00F336D3"/>
    <w:rsid w:val="00F35522"/>
    <w:rsid w:val="00F3559E"/>
    <w:rsid w:val="00F36BB4"/>
    <w:rsid w:val="00F37C55"/>
    <w:rsid w:val="00F42E46"/>
    <w:rsid w:val="00F4337A"/>
    <w:rsid w:val="00F438C9"/>
    <w:rsid w:val="00F46EAF"/>
    <w:rsid w:val="00F4725B"/>
    <w:rsid w:val="00F47D6A"/>
    <w:rsid w:val="00F513D5"/>
    <w:rsid w:val="00F51DB6"/>
    <w:rsid w:val="00F52EFD"/>
    <w:rsid w:val="00F55216"/>
    <w:rsid w:val="00F566A2"/>
    <w:rsid w:val="00F57990"/>
    <w:rsid w:val="00F6148D"/>
    <w:rsid w:val="00F62845"/>
    <w:rsid w:val="00F62BCC"/>
    <w:rsid w:val="00F64E11"/>
    <w:rsid w:val="00F66CDF"/>
    <w:rsid w:val="00F66E21"/>
    <w:rsid w:val="00F67079"/>
    <w:rsid w:val="00F70620"/>
    <w:rsid w:val="00F71A2A"/>
    <w:rsid w:val="00F7528B"/>
    <w:rsid w:val="00F809CA"/>
    <w:rsid w:val="00F82A8D"/>
    <w:rsid w:val="00F83044"/>
    <w:rsid w:val="00F856EB"/>
    <w:rsid w:val="00F86AD9"/>
    <w:rsid w:val="00F9013E"/>
    <w:rsid w:val="00F908C1"/>
    <w:rsid w:val="00FA14E1"/>
    <w:rsid w:val="00FA3C2E"/>
    <w:rsid w:val="00FA77F7"/>
    <w:rsid w:val="00FB2B58"/>
    <w:rsid w:val="00FB5D75"/>
    <w:rsid w:val="00FC1CF5"/>
    <w:rsid w:val="00FC1F6C"/>
    <w:rsid w:val="00FC215E"/>
    <w:rsid w:val="00FC4058"/>
    <w:rsid w:val="00FC4ABD"/>
    <w:rsid w:val="00FC561B"/>
    <w:rsid w:val="00FC6917"/>
    <w:rsid w:val="00FC6FFB"/>
    <w:rsid w:val="00FD147D"/>
    <w:rsid w:val="00FD2688"/>
    <w:rsid w:val="00FD2D5E"/>
    <w:rsid w:val="00FD67D8"/>
    <w:rsid w:val="00FE0905"/>
    <w:rsid w:val="00FE2BA6"/>
    <w:rsid w:val="00FE3301"/>
    <w:rsid w:val="00FE59D1"/>
    <w:rsid w:val="00FE615D"/>
    <w:rsid w:val="00FE64E5"/>
    <w:rsid w:val="00FE71BA"/>
    <w:rsid w:val="00FE792E"/>
    <w:rsid w:val="00FE7ABD"/>
    <w:rsid w:val="00FF1483"/>
    <w:rsid w:val="00FF2298"/>
    <w:rsid w:val="00FF2C7F"/>
    <w:rsid w:val="00FF4122"/>
    <w:rsid w:val="00FF47BB"/>
    <w:rsid w:val="00FF60C8"/>
    <w:rsid w:val="00FF657A"/>
    <w:rsid w:val="00FF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."/>
  <w:listSeparator w:val=";"/>
  <w14:docId w14:val="6AEF94A6"/>
  <w15:docId w15:val="{91427FB6-F89A-419F-AD85-78DB32205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6AD9"/>
    <w:pPr>
      <w:widowControl w:val="0"/>
      <w:suppressAutoHyphens/>
      <w:autoSpaceDN w:val="0"/>
      <w:textAlignment w:val="baseline"/>
    </w:pPr>
    <w:rPr>
      <w:kern w:val="3"/>
    </w:rPr>
  </w:style>
  <w:style w:type="paragraph" w:styleId="Nagwek1">
    <w:name w:val="heading 1"/>
    <w:basedOn w:val="Standard"/>
    <w:next w:val="Textbody"/>
    <w:link w:val="Nagwek1Znak3"/>
    <w:uiPriority w:val="9"/>
    <w:qFormat/>
    <w:rsid w:val="00062E76"/>
    <w:pPr>
      <w:keepNext/>
      <w:tabs>
        <w:tab w:val="left" w:pos="757"/>
        <w:tab w:val="left" w:pos="927"/>
        <w:tab w:val="left" w:pos="1117"/>
        <w:tab w:val="left" w:pos="1154"/>
        <w:tab w:val="left" w:pos="2136"/>
      </w:tabs>
      <w:spacing w:after="120"/>
      <w:ind w:left="357" w:hanging="397"/>
      <w:outlineLvl w:val="0"/>
    </w:pPr>
    <w:rPr>
      <w:rFonts w:ascii="Times New Roman" w:hAnsi="Times New Roman" w:cs="Arial"/>
      <w:b/>
      <w:iCs/>
      <w:caps/>
      <w:sz w:val="24"/>
      <w:szCs w:val="24"/>
    </w:rPr>
  </w:style>
  <w:style w:type="paragraph" w:styleId="Nagwek2">
    <w:name w:val="heading 2"/>
    <w:basedOn w:val="Standard"/>
    <w:next w:val="Textbody"/>
    <w:link w:val="Nagwek2Znak3"/>
    <w:qFormat/>
    <w:rsid w:val="00AF1BA0"/>
    <w:pPr>
      <w:keepNext/>
      <w:tabs>
        <w:tab w:val="left" w:pos="747"/>
        <w:tab w:val="left" w:pos="927"/>
        <w:tab w:val="left" w:pos="974"/>
        <w:tab w:val="left" w:pos="1620"/>
        <w:tab w:val="left" w:pos="2676"/>
      </w:tabs>
      <w:spacing w:before="240"/>
      <w:ind w:left="180" w:hanging="360"/>
      <w:jc w:val="both"/>
      <w:outlineLvl w:val="1"/>
    </w:pPr>
    <w:rPr>
      <w:rFonts w:ascii="Times New Roman" w:hAnsi="Times New Roman" w:cs="Arial"/>
      <w:b/>
      <w:szCs w:val="24"/>
    </w:rPr>
  </w:style>
  <w:style w:type="paragraph" w:styleId="Nagwek3">
    <w:name w:val="heading 3"/>
    <w:basedOn w:val="Standard"/>
    <w:next w:val="Textbody"/>
    <w:link w:val="Nagwek3Znak3"/>
    <w:uiPriority w:val="9"/>
    <w:qFormat/>
    <w:rsid w:val="00AF1BA0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4">
    <w:name w:val="heading 4"/>
    <w:basedOn w:val="Standard"/>
    <w:next w:val="Textbody"/>
    <w:link w:val="Nagwek4Znak2"/>
    <w:uiPriority w:val="99"/>
    <w:qFormat/>
    <w:rsid w:val="00AF1BA0"/>
    <w:pPr>
      <w:keepNext/>
      <w:tabs>
        <w:tab w:val="left" w:pos="3447"/>
        <w:tab w:val="left" w:pos="3674"/>
        <w:tab w:val="left" w:pos="3731"/>
        <w:tab w:val="left" w:pos="5760"/>
        <w:tab w:val="left" w:pos="6816"/>
      </w:tabs>
      <w:spacing w:before="120"/>
      <w:ind w:left="2880" w:hanging="360"/>
      <w:jc w:val="both"/>
      <w:outlineLvl w:val="3"/>
    </w:pPr>
    <w:rPr>
      <w:rFonts w:ascii="Times New Roman" w:hAnsi="Times New Roman" w:cs="Times New Roman"/>
      <w:bCs/>
      <w:iCs/>
      <w:sz w:val="20"/>
      <w:szCs w:val="20"/>
    </w:rPr>
  </w:style>
  <w:style w:type="paragraph" w:styleId="Nagwek5">
    <w:name w:val="heading 5"/>
    <w:basedOn w:val="Standard"/>
    <w:next w:val="Textbody"/>
    <w:link w:val="Nagwek5Znak2"/>
    <w:uiPriority w:val="99"/>
    <w:qFormat/>
    <w:rsid w:val="00AF1BA0"/>
    <w:pPr>
      <w:tabs>
        <w:tab w:val="left" w:pos="3997"/>
        <w:tab w:val="left" w:pos="4394"/>
        <w:tab w:val="left" w:pos="7200"/>
      </w:tabs>
      <w:spacing w:before="120" w:after="120"/>
      <w:ind w:left="3600" w:hanging="360"/>
      <w:jc w:val="both"/>
      <w:outlineLvl w:val="4"/>
    </w:pPr>
    <w:rPr>
      <w:rFonts w:ascii="Times New Roman" w:hAnsi="Times New Roman" w:cs="Arial"/>
      <w:bCs/>
      <w:i/>
      <w:iCs/>
      <w:sz w:val="20"/>
      <w:szCs w:val="24"/>
    </w:rPr>
  </w:style>
  <w:style w:type="paragraph" w:styleId="Nagwek6">
    <w:name w:val="heading 6"/>
    <w:basedOn w:val="Standard"/>
    <w:next w:val="Textbody"/>
    <w:link w:val="Nagwek6Znak2"/>
    <w:uiPriority w:val="99"/>
    <w:qFormat/>
    <w:rsid w:val="00AF1BA0"/>
    <w:pPr>
      <w:tabs>
        <w:tab w:val="left" w:pos="4717"/>
        <w:tab w:val="left" w:pos="5114"/>
        <w:tab w:val="left" w:pos="8640"/>
      </w:tabs>
      <w:spacing w:before="120" w:after="60"/>
      <w:ind w:left="4320" w:hanging="360"/>
      <w:jc w:val="both"/>
      <w:outlineLvl w:val="5"/>
    </w:pPr>
    <w:rPr>
      <w:rFonts w:ascii="Times New Roman" w:hAnsi="Times New Roman" w:cs="Arial"/>
      <w:bCs/>
      <w:i/>
      <w:iCs/>
      <w:szCs w:val="24"/>
    </w:rPr>
  </w:style>
  <w:style w:type="paragraph" w:styleId="Nagwek7">
    <w:name w:val="heading 7"/>
    <w:basedOn w:val="Standard"/>
    <w:next w:val="Textbody"/>
    <w:link w:val="Nagwek7Znak2"/>
    <w:uiPriority w:val="99"/>
    <w:qFormat/>
    <w:rsid w:val="00AF1BA0"/>
    <w:pPr>
      <w:tabs>
        <w:tab w:val="left" w:pos="5437"/>
        <w:tab w:val="left" w:pos="5834"/>
        <w:tab w:val="left" w:pos="10080"/>
      </w:tabs>
      <w:spacing w:before="120" w:after="60"/>
      <w:ind w:left="5040" w:hanging="360"/>
      <w:jc w:val="both"/>
      <w:outlineLvl w:val="6"/>
    </w:pPr>
    <w:rPr>
      <w:rFonts w:ascii="Arial" w:hAnsi="Arial" w:cs="Arial"/>
      <w:bCs/>
      <w:iCs/>
      <w:sz w:val="20"/>
      <w:szCs w:val="24"/>
    </w:rPr>
  </w:style>
  <w:style w:type="paragraph" w:styleId="Nagwek8">
    <w:name w:val="heading 8"/>
    <w:basedOn w:val="Standard"/>
    <w:next w:val="Textbody"/>
    <w:link w:val="Nagwek8Znak2"/>
    <w:uiPriority w:val="99"/>
    <w:qFormat/>
    <w:rsid w:val="00AF1BA0"/>
    <w:pPr>
      <w:tabs>
        <w:tab w:val="left" w:pos="6157"/>
        <w:tab w:val="left" w:pos="6554"/>
        <w:tab w:val="left" w:pos="11520"/>
      </w:tabs>
      <w:spacing w:before="120" w:after="60"/>
      <w:ind w:left="5760" w:hanging="360"/>
      <w:jc w:val="both"/>
      <w:outlineLvl w:val="7"/>
    </w:pPr>
    <w:rPr>
      <w:rFonts w:ascii="Arial" w:hAnsi="Arial" w:cs="Arial"/>
      <w:bCs/>
      <w:i/>
      <w:iCs/>
      <w:sz w:val="20"/>
      <w:szCs w:val="24"/>
    </w:rPr>
  </w:style>
  <w:style w:type="paragraph" w:styleId="Nagwek9">
    <w:name w:val="heading 9"/>
    <w:basedOn w:val="Standard"/>
    <w:next w:val="Textbody"/>
    <w:link w:val="Nagwek9Znak2"/>
    <w:uiPriority w:val="99"/>
    <w:qFormat/>
    <w:rsid w:val="00AF1BA0"/>
    <w:pPr>
      <w:tabs>
        <w:tab w:val="left" w:pos="6877"/>
        <w:tab w:val="left" w:pos="7274"/>
        <w:tab w:val="left" w:pos="12960"/>
      </w:tabs>
      <w:spacing w:before="120" w:after="60"/>
      <w:ind w:left="6480" w:hanging="360"/>
      <w:jc w:val="both"/>
      <w:outlineLvl w:val="8"/>
    </w:pPr>
    <w:rPr>
      <w:rFonts w:ascii="Arial" w:hAnsi="Arial" w:cs="Arial"/>
      <w:b/>
      <w:bCs/>
      <w:i/>
      <w:iCs/>
      <w:sz w:val="1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3">
    <w:name w:val="Nagłówek 1 Znak3"/>
    <w:basedOn w:val="Domylnaczcionkaakapitu"/>
    <w:link w:val="Nagwek1"/>
    <w:uiPriority w:val="99"/>
    <w:rsid w:val="00062E76"/>
    <w:rPr>
      <w:rFonts w:cs="Arial"/>
      <w:b/>
      <w:iCs/>
      <w:caps/>
      <w:kern w:val="3"/>
      <w:sz w:val="24"/>
      <w:szCs w:val="24"/>
      <w:lang w:eastAsia="ar-SA"/>
    </w:rPr>
  </w:style>
  <w:style w:type="character" w:customStyle="1" w:styleId="Nagwek2Znak3">
    <w:name w:val="Nagłówek 2 Znak3"/>
    <w:basedOn w:val="Domylnaczcionkaakapitu"/>
    <w:link w:val="Nagwek2"/>
    <w:uiPriority w:val="9"/>
    <w:semiHidden/>
    <w:rsid w:val="004D0895"/>
    <w:rPr>
      <w:rFonts w:asciiTheme="majorHAnsi" w:eastAsiaTheme="majorEastAsia" w:hAnsiTheme="majorHAnsi" w:cstheme="majorBidi"/>
      <w:b/>
      <w:bCs/>
      <w:i/>
      <w:iCs/>
      <w:kern w:val="3"/>
      <w:sz w:val="28"/>
      <w:szCs w:val="28"/>
    </w:rPr>
  </w:style>
  <w:style w:type="character" w:customStyle="1" w:styleId="Nagwek3Znak3">
    <w:name w:val="Nagłówek 3 Znak3"/>
    <w:basedOn w:val="Domylnaczcionkaakapitu"/>
    <w:link w:val="Nagwek3"/>
    <w:uiPriority w:val="9"/>
    <w:semiHidden/>
    <w:rsid w:val="004D0895"/>
    <w:rPr>
      <w:rFonts w:asciiTheme="majorHAnsi" w:eastAsiaTheme="majorEastAsia" w:hAnsiTheme="majorHAnsi" w:cstheme="majorBidi"/>
      <w:b/>
      <w:bCs/>
      <w:kern w:val="3"/>
      <w:sz w:val="26"/>
      <w:szCs w:val="26"/>
    </w:rPr>
  </w:style>
  <w:style w:type="character" w:customStyle="1" w:styleId="Nagwek4Znak2">
    <w:name w:val="Nagłówek 4 Znak2"/>
    <w:basedOn w:val="Domylnaczcionkaakapitu"/>
    <w:link w:val="Nagwek4"/>
    <w:uiPriority w:val="9"/>
    <w:semiHidden/>
    <w:rsid w:val="004D0895"/>
    <w:rPr>
      <w:rFonts w:asciiTheme="minorHAnsi" w:eastAsiaTheme="minorEastAsia" w:hAnsiTheme="minorHAnsi" w:cstheme="minorBidi"/>
      <w:b/>
      <w:bCs/>
      <w:kern w:val="3"/>
      <w:sz w:val="28"/>
      <w:szCs w:val="28"/>
    </w:rPr>
  </w:style>
  <w:style w:type="character" w:customStyle="1" w:styleId="Nagwek5Znak2">
    <w:name w:val="Nagłówek 5 Znak2"/>
    <w:basedOn w:val="Domylnaczcionkaakapitu"/>
    <w:link w:val="Nagwek5"/>
    <w:uiPriority w:val="9"/>
    <w:semiHidden/>
    <w:rsid w:val="004D0895"/>
    <w:rPr>
      <w:rFonts w:asciiTheme="minorHAnsi" w:eastAsiaTheme="minorEastAsia" w:hAnsiTheme="minorHAnsi" w:cstheme="minorBidi"/>
      <w:b/>
      <w:bCs/>
      <w:i/>
      <w:iCs/>
      <w:kern w:val="3"/>
      <w:sz w:val="26"/>
      <w:szCs w:val="26"/>
    </w:rPr>
  </w:style>
  <w:style w:type="character" w:customStyle="1" w:styleId="Nagwek6Znak2">
    <w:name w:val="Nagłówek 6 Znak2"/>
    <w:basedOn w:val="Domylnaczcionkaakapitu"/>
    <w:link w:val="Nagwek6"/>
    <w:uiPriority w:val="9"/>
    <w:semiHidden/>
    <w:rsid w:val="004D0895"/>
    <w:rPr>
      <w:rFonts w:asciiTheme="minorHAnsi" w:eastAsiaTheme="minorEastAsia" w:hAnsiTheme="minorHAnsi" w:cstheme="minorBidi"/>
      <w:b/>
      <w:bCs/>
      <w:kern w:val="3"/>
    </w:rPr>
  </w:style>
  <w:style w:type="character" w:customStyle="1" w:styleId="Nagwek7Znak2">
    <w:name w:val="Nagłówek 7 Znak2"/>
    <w:basedOn w:val="Domylnaczcionkaakapitu"/>
    <w:link w:val="Nagwek7"/>
    <w:uiPriority w:val="9"/>
    <w:semiHidden/>
    <w:rsid w:val="004D0895"/>
    <w:rPr>
      <w:rFonts w:asciiTheme="minorHAnsi" w:eastAsiaTheme="minorEastAsia" w:hAnsiTheme="minorHAnsi" w:cstheme="minorBidi"/>
      <w:kern w:val="3"/>
      <w:sz w:val="24"/>
      <w:szCs w:val="24"/>
    </w:rPr>
  </w:style>
  <w:style w:type="character" w:customStyle="1" w:styleId="Nagwek8Znak2">
    <w:name w:val="Nagłówek 8 Znak2"/>
    <w:basedOn w:val="Domylnaczcionkaakapitu"/>
    <w:link w:val="Nagwek8"/>
    <w:uiPriority w:val="9"/>
    <w:semiHidden/>
    <w:rsid w:val="004D0895"/>
    <w:rPr>
      <w:rFonts w:asciiTheme="minorHAnsi" w:eastAsiaTheme="minorEastAsia" w:hAnsiTheme="minorHAnsi" w:cstheme="minorBidi"/>
      <w:i/>
      <w:iCs/>
      <w:kern w:val="3"/>
      <w:sz w:val="24"/>
      <w:szCs w:val="24"/>
    </w:rPr>
  </w:style>
  <w:style w:type="character" w:customStyle="1" w:styleId="Nagwek9Znak2">
    <w:name w:val="Nagłówek 9 Znak2"/>
    <w:basedOn w:val="Domylnaczcionkaakapitu"/>
    <w:link w:val="Nagwek9"/>
    <w:uiPriority w:val="9"/>
    <w:semiHidden/>
    <w:rsid w:val="004D0895"/>
    <w:rPr>
      <w:rFonts w:asciiTheme="majorHAnsi" w:eastAsiaTheme="majorEastAsia" w:hAnsiTheme="majorHAnsi" w:cstheme="majorBidi"/>
      <w:kern w:val="3"/>
    </w:rPr>
  </w:style>
  <w:style w:type="paragraph" w:customStyle="1" w:styleId="Standard">
    <w:name w:val="Standard"/>
    <w:uiPriority w:val="99"/>
    <w:rsid w:val="00AF1BA0"/>
    <w:pPr>
      <w:suppressAutoHyphens/>
      <w:autoSpaceDN w:val="0"/>
      <w:textAlignment w:val="baseline"/>
    </w:pPr>
    <w:rPr>
      <w:rFonts w:ascii="Calibri" w:hAnsi="Calibri" w:cs="Calibri"/>
      <w:kern w:val="3"/>
      <w:lang w:eastAsia="ar-SA"/>
    </w:rPr>
  </w:style>
  <w:style w:type="paragraph" w:customStyle="1" w:styleId="Heading">
    <w:name w:val="Heading"/>
    <w:basedOn w:val="Standard"/>
    <w:next w:val="Textbody"/>
    <w:uiPriority w:val="99"/>
    <w:rsid w:val="00AF1BA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AF1BA0"/>
    <w:pPr>
      <w:tabs>
        <w:tab w:val="left" w:pos="397"/>
        <w:tab w:val="left" w:pos="567"/>
        <w:tab w:val="left" w:pos="794"/>
      </w:tabs>
      <w:spacing w:before="120" w:after="12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styleId="Lista">
    <w:name w:val="List"/>
    <w:basedOn w:val="Standard"/>
    <w:uiPriority w:val="99"/>
    <w:rsid w:val="00AF1BA0"/>
    <w:pPr>
      <w:ind w:left="283" w:hanging="283"/>
    </w:pPr>
    <w:rPr>
      <w:rFonts w:ascii="Times New Roman" w:hAnsi="Times New Roman" w:cs="Times New Roman"/>
      <w:sz w:val="20"/>
      <w:szCs w:val="20"/>
      <w:lang w:val="en-GB"/>
    </w:rPr>
  </w:style>
  <w:style w:type="paragraph" w:styleId="Legenda">
    <w:name w:val="caption"/>
    <w:basedOn w:val="Standard"/>
    <w:uiPriority w:val="99"/>
    <w:qFormat/>
    <w:rsid w:val="00AF1BA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AF1BA0"/>
    <w:pPr>
      <w:suppressLineNumbers/>
    </w:pPr>
    <w:rPr>
      <w:rFonts w:cs="Manga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Header Char"/>
    <w:basedOn w:val="Standard"/>
    <w:link w:val="NagwekZnak2"/>
    <w:uiPriority w:val="99"/>
    <w:rsid w:val="00AF1BA0"/>
    <w:pPr>
      <w:suppressLineNumbers/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rsid w:val="004D0895"/>
    <w:rPr>
      <w:kern w:val="3"/>
    </w:rPr>
  </w:style>
  <w:style w:type="paragraph" w:styleId="Stopka">
    <w:name w:val="footer"/>
    <w:basedOn w:val="Standard"/>
    <w:link w:val="StopkaZnak2"/>
    <w:uiPriority w:val="99"/>
    <w:rsid w:val="00AF1BA0"/>
    <w:pPr>
      <w:suppressLineNumbers/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2">
    <w:name w:val="Stopka Znak2"/>
    <w:basedOn w:val="Domylnaczcionkaakapitu"/>
    <w:link w:val="Stopka"/>
    <w:uiPriority w:val="99"/>
    <w:semiHidden/>
    <w:rsid w:val="004D0895"/>
    <w:rPr>
      <w:kern w:val="3"/>
    </w:rPr>
  </w:style>
  <w:style w:type="paragraph" w:customStyle="1" w:styleId="Nagwek20">
    <w:name w:val="Nagłówek2"/>
    <w:basedOn w:val="Standard"/>
    <w:uiPriority w:val="99"/>
    <w:rsid w:val="00AF1BA0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2">
    <w:name w:val="Podpis2"/>
    <w:basedOn w:val="Standard"/>
    <w:uiPriority w:val="99"/>
    <w:rsid w:val="00AF1B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Standard"/>
    <w:uiPriority w:val="99"/>
    <w:rsid w:val="00AF1BA0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1">
    <w:name w:val="Podpis1"/>
    <w:basedOn w:val="Standard"/>
    <w:uiPriority w:val="99"/>
    <w:rsid w:val="00AF1B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kapitzlist1">
    <w:name w:val="Akapit z listą1"/>
    <w:basedOn w:val="Standard"/>
    <w:uiPriority w:val="99"/>
    <w:rsid w:val="00AF1BA0"/>
    <w:pPr>
      <w:ind w:left="720"/>
    </w:pPr>
  </w:style>
  <w:style w:type="paragraph" w:styleId="Tekstdymka">
    <w:name w:val="Balloon Text"/>
    <w:basedOn w:val="Standard"/>
    <w:link w:val="TekstdymkaZnak2"/>
    <w:uiPriority w:val="99"/>
    <w:rsid w:val="00AF1BA0"/>
    <w:rPr>
      <w:rFonts w:ascii="Tahoma" w:hAnsi="Tahoma" w:cs="Tahoma"/>
      <w:sz w:val="16"/>
      <w:szCs w:val="16"/>
    </w:rPr>
  </w:style>
  <w:style w:type="character" w:customStyle="1" w:styleId="TekstdymkaZnak2">
    <w:name w:val="Tekst dymka Znak2"/>
    <w:basedOn w:val="Domylnaczcionkaakapitu"/>
    <w:link w:val="Tekstdymka"/>
    <w:uiPriority w:val="99"/>
    <w:semiHidden/>
    <w:rsid w:val="004D0895"/>
    <w:rPr>
      <w:kern w:val="3"/>
      <w:sz w:val="0"/>
      <w:szCs w:val="0"/>
    </w:rPr>
  </w:style>
  <w:style w:type="paragraph" w:customStyle="1" w:styleId="Table">
    <w:name w:val="Table"/>
    <w:basedOn w:val="Standard"/>
    <w:uiPriority w:val="99"/>
    <w:rsid w:val="00AF1BA0"/>
    <w:pPr>
      <w:tabs>
        <w:tab w:val="left" w:pos="397"/>
        <w:tab w:val="left" w:pos="567"/>
        <w:tab w:val="left" w:pos="794"/>
      </w:tabs>
    </w:pPr>
    <w:rPr>
      <w:rFonts w:ascii="Times New Roman" w:hAnsi="Times New Roman" w:cs="Arial"/>
      <w:bCs/>
      <w:iCs/>
      <w:sz w:val="20"/>
      <w:szCs w:val="24"/>
    </w:rPr>
  </w:style>
  <w:style w:type="paragraph" w:customStyle="1" w:styleId="Lista21">
    <w:name w:val="Lista 21"/>
    <w:basedOn w:val="Standard"/>
    <w:uiPriority w:val="99"/>
    <w:rsid w:val="00AF1BA0"/>
    <w:pPr>
      <w:ind w:left="566" w:hanging="283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31">
    <w:name w:val="Lista 31"/>
    <w:basedOn w:val="Standard"/>
    <w:uiPriority w:val="99"/>
    <w:rsid w:val="00AF1BA0"/>
    <w:pPr>
      <w:ind w:left="849" w:hanging="283"/>
    </w:pPr>
    <w:rPr>
      <w:rFonts w:ascii="Times New Roman" w:hAnsi="Times New Roman" w:cs="Times New Roman"/>
      <w:sz w:val="20"/>
      <w:szCs w:val="20"/>
      <w:lang w:val="en-GB"/>
    </w:rPr>
  </w:style>
  <w:style w:type="paragraph" w:styleId="Tekstprzypisukocowego">
    <w:name w:val="endnote text"/>
    <w:basedOn w:val="Standard"/>
    <w:link w:val="TekstprzypisukocowegoZnak2"/>
    <w:uiPriority w:val="99"/>
    <w:rsid w:val="00AF1BA0"/>
    <w:rPr>
      <w:rFonts w:ascii="Times New Roman" w:hAnsi="Times New Roman" w:cs="Times New Roman"/>
      <w:sz w:val="20"/>
      <w:szCs w:val="20"/>
    </w:rPr>
  </w:style>
  <w:style w:type="character" w:customStyle="1" w:styleId="TekstprzypisukocowegoZnak2">
    <w:name w:val="Tekst przypisu końcowego Znak2"/>
    <w:basedOn w:val="Domylnaczcionkaakapitu"/>
    <w:link w:val="Tekstprzypisukocowego"/>
    <w:uiPriority w:val="99"/>
    <w:semiHidden/>
    <w:rsid w:val="004D0895"/>
    <w:rPr>
      <w:kern w:val="3"/>
      <w:sz w:val="20"/>
      <w:szCs w:val="20"/>
    </w:rPr>
  </w:style>
  <w:style w:type="paragraph" w:customStyle="1" w:styleId="Default">
    <w:name w:val="Default"/>
    <w:uiPriority w:val="99"/>
    <w:rsid w:val="00AF1BA0"/>
    <w:pPr>
      <w:suppressAutoHyphens/>
      <w:autoSpaceDN w:val="0"/>
      <w:textAlignment w:val="baseline"/>
    </w:pPr>
    <w:rPr>
      <w:color w:val="000000"/>
      <w:kern w:val="3"/>
      <w:sz w:val="24"/>
      <w:szCs w:val="24"/>
      <w:lang w:eastAsia="ar-SA"/>
    </w:rPr>
  </w:style>
  <w:style w:type="paragraph" w:styleId="Tekstprzypisudolnego">
    <w:name w:val="footnote text"/>
    <w:basedOn w:val="Standard"/>
    <w:link w:val="TekstprzypisudolnegoZnak3"/>
    <w:uiPriority w:val="99"/>
    <w:rsid w:val="00AF1BA0"/>
    <w:rPr>
      <w:rFonts w:ascii="Times New Roman" w:hAnsi="Times New Roman" w:cs="Times New Roman"/>
      <w:sz w:val="20"/>
      <w:szCs w:val="20"/>
    </w:rPr>
  </w:style>
  <w:style w:type="character" w:customStyle="1" w:styleId="TekstprzypisudolnegoZnak3">
    <w:name w:val="Tekst przypisu dolnego Znak3"/>
    <w:basedOn w:val="Domylnaczcionkaakapitu"/>
    <w:link w:val="Tekstprzypisudolnego"/>
    <w:uiPriority w:val="99"/>
    <w:rsid w:val="00AF1BA0"/>
    <w:rPr>
      <w:rFonts w:ascii="Calibri" w:hAnsi="Calibri"/>
      <w:lang w:val="pl-PL" w:eastAsia="ar-SA" w:bidi="ar-SA"/>
    </w:rPr>
  </w:style>
  <w:style w:type="paragraph" w:customStyle="1" w:styleId="Legenda1">
    <w:name w:val="Legenda1"/>
    <w:basedOn w:val="Standard"/>
    <w:uiPriority w:val="99"/>
    <w:rsid w:val="00AF1BA0"/>
    <w:pPr>
      <w:tabs>
        <w:tab w:val="left" w:pos="397"/>
        <w:tab w:val="left" w:pos="567"/>
        <w:tab w:val="left" w:pos="794"/>
      </w:tabs>
      <w:spacing w:before="12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tekstost">
    <w:name w:val="tekst ost"/>
    <w:basedOn w:val="Standard"/>
    <w:uiPriority w:val="99"/>
    <w:rsid w:val="00AF1BA0"/>
    <w:pPr>
      <w:jc w:val="both"/>
    </w:pPr>
    <w:rPr>
      <w:rFonts w:ascii="Arial" w:hAnsi="Arial" w:cs="Arial"/>
      <w:bCs/>
      <w:iCs/>
      <w:sz w:val="18"/>
      <w:szCs w:val="24"/>
    </w:rPr>
  </w:style>
  <w:style w:type="paragraph" w:customStyle="1" w:styleId="Tekstkomentarza1">
    <w:name w:val="Tekst komentarza1"/>
    <w:basedOn w:val="Standard"/>
    <w:uiPriority w:val="99"/>
    <w:rsid w:val="00AF1BA0"/>
    <w:rPr>
      <w:rFonts w:ascii="Times New Roman" w:hAnsi="Times New Roman" w:cs="Times New Roman"/>
      <w:sz w:val="20"/>
      <w:szCs w:val="20"/>
    </w:rPr>
  </w:style>
  <w:style w:type="paragraph" w:customStyle="1" w:styleId="Teksttreci2">
    <w:name w:val="Tekst treści (2)"/>
    <w:basedOn w:val="Standard"/>
    <w:uiPriority w:val="99"/>
    <w:rsid w:val="00AF1BA0"/>
    <w:pPr>
      <w:widowControl w:val="0"/>
      <w:shd w:val="clear" w:color="auto" w:fill="FFFFFF"/>
      <w:spacing w:after="1800" w:line="240" w:lineRule="atLeast"/>
    </w:pPr>
    <w:rPr>
      <w:rFonts w:ascii="Verdana" w:hAnsi="Verdana" w:cs="Verdana"/>
      <w:b/>
      <w:bCs/>
      <w:sz w:val="23"/>
      <w:szCs w:val="23"/>
    </w:rPr>
  </w:style>
  <w:style w:type="paragraph" w:customStyle="1" w:styleId="Nagwek11">
    <w:name w:val="Nagłówek #1"/>
    <w:basedOn w:val="Standard"/>
    <w:uiPriority w:val="99"/>
    <w:rsid w:val="00AF1BA0"/>
    <w:pPr>
      <w:widowControl w:val="0"/>
      <w:shd w:val="clear" w:color="auto" w:fill="FFFFFF"/>
      <w:spacing w:before="1800" w:after="1200" w:line="240" w:lineRule="atLeast"/>
      <w:jc w:val="center"/>
    </w:pPr>
    <w:rPr>
      <w:rFonts w:ascii="Verdana" w:hAnsi="Verdana" w:cs="Verdana"/>
      <w:b/>
      <w:bCs/>
      <w:sz w:val="32"/>
      <w:szCs w:val="32"/>
    </w:rPr>
  </w:style>
  <w:style w:type="paragraph" w:customStyle="1" w:styleId="Nagwek21">
    <w:name w:val="Nagłówek #2"/>
    <w:basedOn w:val="Standard"/>
    <w:uiPriority w:val="99"/>
    <w:rsid w:val="00AF1BA0"/>
    <w:pPr>
      <w:widowControl w:val="0"/>
      <w:shd w:val="clear" w:color="auto" w:fill="FFFFFF"/>
      <w:spacing w:after="420" w:line="240" w:lineRule="atLeast"/>
      <w:ind w:hanging="960"/>
      <w:jc w:val="both"/>
    </w:pPr>
    <w:rPr>
      <w:rFonts w:ascii="Segoe UI" w:hAnsi="Segoe UI" w:cs="Segoe UI"/>
      <w:b/>
      <w:bCs/>
      <w:sz w:val="21"/>
      <w:szCs w:val="21"/>
    </w:rPr>
  </w:style>
  <w:style w:type="paragraph" w:customStyle="1" w:styleId="Teksttreci6">
    <w:name w:val="Tekst treści (6)"/>
    <w:basedOn w:val="Standard"/>
    <w:uiPriority w:val="99"/>
    <w:rsid w:val="00AF1BA0"/>
    <w:pPr>
      <w:widowControl w:val="0"/>
      <w:shd w:val="clear" w:color="auto" w:fill="FFFFFF"/>
      <w:spacing w:before="420" w:after="180" w:line="240" w:lineRule="atLeas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Podpistabeli2">
    <w:name w:val="Podpis tabeli (2)"/>
    <w:basedOn w:val="Standard"/>
    <w:uiPriority w:val="99"/>
    <w:rsid w:val="00AF1BA0"/>
    <w:pPr>
      <w:widowControl w:val="0"/>
      <w:shd w:val="clear" w:color="auto" w:fill="FFFFFF"/>
      <w:spacing w:line="216" w:lineRule="exact"/>
      <w:ind w:hanging="140"/>
      <w:jc w:val="both"/>
    </w:pPr>
    <w:rPr>
      <w:rFonts w:ascii="Verdana" w:hAnsi="Verdana" w:cs="Verdana"/>
      <w:i/>
      <w:iCs/>
      <w:sz w:val="19"/>
      <w:szCs w:val="19"/>
    </w:rPr>
  </w:style>
  <w:style w:type="paragraph" w:customStyle="1" w:styleId="Podpistabeli3">
    <w:name w:val="Podpis tabeli (3)"/>
    <w:basedOn w:val="Standard"/>
    <w:uiPriority w:val="99"/>
    <w:rsid w:val="00AF1BA0"/>
    <w:pPr>
      <w:widowControl w:val="0"/>
      <w:shd w:val="clear" w:color="auto" w:fill="FFFFFF"/>
      <w:spacing w:line="466" w:lineRule="exact"/>
      <w:jc w:val="both"/>
    </w:pPr>
    <w:rPr>
      <w:rFonts w:ascii="Segoe UI" w:hAnsi="Segoe UI" w:cs="Segoe UI"/>
      <w:sz w:val="21"/>
      <w:szCs w:val="21"/>
    </w:rPr>
  </w:style>
  <w:style w:type="paragraph" w:customStyle="1" w:styleId="Teksttreci7">
    <w:name w:val="Tekst treści (7)"/>
    <w:basedOn w:val="Standard"/>
    <w:uiPriority w:val="99"/>
    <w:rsid w:val="00AF1BA0"/>
    <w:pPr>
      <w:widowControl w:val="0"/>
      <w:shd w:val="clear" w:color="auto" w:fill="FFFFFF"/>
      <w:spacing w:before="240" w:after="240" w:line="235" w:lineRule="exact"/>
      <w:jc w:val="both"/>
    </w:pPr>
    <w:rPr>
      <w:rFonts w:ascii="Verdana" w:hAnsi="Verdana" w:cs="Verdana"/>
      <w:i/>
      <w:iCs/>
      <w:sz w:val="19"/>
      <w:szCs w:val="19"/>
    </w:rPr>
  </w:style>
  <w:style w:type="paragraph" w:customStyle="1" w:styleId="Teksttreci8">
    <w:name w:val="Tekst treści (8)"/>
    <w:basedOn w:val="Standard"/>
    <w:uiPriority w:val="99"/>
    <w:rsid w:val="00AF1BA0"/>
    <w:pPr>
      <w:widowControl w:val="0"/>
      <w:shd w:val="clear" w:color="auto" w:fill="FFFFFF"/>
      <w:spacing w:before="180" w:line="245" w:lineRule="exact"/>
      <w:ind w:firstLine="680"/>
      <w:jc w:val="both"/>
    </w:pPr>
    <w:rPr>
      <w:rFonts w:ascii="Verdana" w:hAnsi="Verdana" w:cs="Verdana"/>
      <w:sz w:val="15"/>
      <w:szCs w:val="15"/>
    </w:rPr>
  </w:style>
  <w:style w:type="paragraph" w:customStyle="1" w:styleId="Teksttreci9">
    <w:name w:val="Tekst treści (9)"/>
    <w:basedOn w:val="Standard"/>
    <w:uiPriority w:val="99"/>
    <w:rsid w:val="00AF1BA0"/>
    <w:pPr>
      <w:widowControl w:val="0"/>
      <w:shd w:val="clear" w:color="auto" w:fill="FFFFFF"/>
      <w:spacing w:line="245" w:lineRule="exact"/>
      <w:jc w:val="both"/>
    </w:pPr>
    <w:rPr>
      <w:rFonts w:ascii="Verdana" w:hAnsi="Verdana" w:cs="Verdana"/>
    </w:rPr>
  </w:style>
  <w:style w:type="paragraph" w:customStyle="1" w:styleId="Contents2">
    <w:name w:val="Contents 2"/>
    <w:basedOn w:val="Standard"/>
    <w:uiPriority w:val="99"/>
    <w:rsid w:val="00AF1BA0"/>
    <w:pPr>
      <w:widowControl w:val="0"/>
      <w:shd w:val="clear" w:color="auto" w:fill="FFFFFF"/>
      <w:tabs>
        <w:tab w:val="right" w:leader="dot" w:pos="9638"/>
      </w:tabs>
      <w:spacing w:line="240" w:lineRule="exact"/>
      <w:ind w:left="283"/>
      <w:jc w:val="both"/>
    </w:pPr>
    <w:rPr>
      <w:rFonts w:ascii="Segoe UI" w:hAnsi="Segoe UI" w:cs="Segoe UI"/>
      <w:sz w:val="21"/>
      <w:szCs w:val="21"/>
    </w:rPr>
  </w:style>
  <w:style w:type="paragraph" w:customStyle="1" w:styleId="Spistreci2">
    <w:name w:val="Spis treści (2)"/>
    <w:basedOn w:val="Standard"/>
    <w:uiPriority w:val="99"/>
    <w:rsid w:val="00AF1BA0"/>
    <w:pPr>
      <w:widowControl w:val="0"/>
      <w:shd w:val="clear" w:color="auto" w:fill="FFFFFF"/>
      <w:spacing w:before="1200" w:after="60" w:line="240" w:lineRule="atLeast"/>
    </w:pPr>
    <w:rPr>
      <w:rFonts w:ascii="Segoe UI" w:hAnsi="Segoe UI" w:cs="Segoe UI"/>
      <w:b/>
      <w:bCs/>
      <w:sz w:val="21"/>
      <w:szCs w:val="21"/>
    </w:rPr>
  </w:style>
  <w:style w:type="paragraph" w:customStyle="1" w:styleId="Nagwek40">
    <w:name w:val="Nagłówek #4"/>
    <w:basedOn w:val="Standard"/>
    <w:uiPriority w:val="99"/>
    <w:rsid w:val="00AF1BA0"/>
    <w:pPr>
      <w:widowControl w:val="0"/>
      <w:shd w:val="clear" w:color="auto" w:fill="FFFFFF"/>
      <w:spacing w:before="540" w:after="300" w:line="240" w:lineRule="atLeast"/>
      <w:ind w:hanging="360"/>
      <w:jc w:val="both"/>
    </w:pPr>
    <w:rPr>
      <w:rFonts w:ascii="Segoe UI" w:hAnsi="Segoe UI" w:cs="Segoe UI"/>
      <w:b/>
      <w:bCs/>
      <w:sz w:val="21"/>
      <w:szCs w:val="21"/>
    </w:rPr>
  </w:style>
  <w:style w:type="paragraph" w:customStyle="1" w:styleId="Nagwek22">
    <w:name w:val="Nagłówek #2 (2)"/>
    <w:basedOn w:val="Standard"/>
    <w:uiPriority w:val="99"/>
    <w:rsid w:val="00AF1BA0"/>
    <w:pPr>
      <w:widowControl w:val="0"/>
      <w:shd w:val="clear" w:color="auto" w:fill="FFFFFF"/>
      <w:spacing w:before="1680" w:after="1140" w:line="240" w:lineRule="atLeast"/>
      <w:jc w:val="center"/>
    </w:pPr>
    <w:rPr>
      <w:rFonts w:ascii="Verdana" w:hAnsi="Verdana" w:cs="Verdana"/>
      <w:b/>
      <w:bCs/>
      <w:sz w:val="28"/>
      <w:szCs w:val="28"/>
    </w:rPr>
  </w:style>
  <w:style w:type="paragraph" w:customStyle="1" w:styleId="Nagwek30">
    <w:name w:val="Nagłówek #3"/>
    <w:basedOn w:val="Standard"/>
    <w:uiPriority w:val="99"/>
    <w:rsid w:val="00AF1BA0"/>
    <w:pPr>
      <w:widowControl w:val="0"/>
      <w:shd w:val="clear" w:color="auto" w:fill="FFFFFF"/>
      <w:spacing w:before="1140" w:after="1140" w:line="240" w:lineRule="atLeast"/>
      <w:jc w:val="center"/>
    </w:pPr>
    <w:rPr>
      <w:rFonts w:ascii="Verdana" w:hAnsi="Verdana" w:cs="Verdana"/>
      <w:sz w:val="28"/>
      <w:szCs w:val="28"/>
    </w:rPr>
  </w:style>
  <w:style w:type="paragraph" w:customStyle="1" w:styleId="Nagwek50">
    <w:name w:val="Nagłówek #5"/>
    <w:basedOn w:val="Standard"/>
    <w:uiPriority w:val="99"/>
    <w:rsid w:val="00AF1BA0"/>
    <w:pPr>
      <w:widowControl w:val="0"/>
      <w:shd w:val="clear" w:color="auto" w:fill="FFFFFF"/>
      <w:spacing w:after="360" w:line="240" w:lineRule="atLeast"/>
      <w:jc w:val="both"/>
    </w:pPr>
    <w:rPr>
      <w:rFonts w:ascii="Times New Roman" w:hAnsi="Times New Roman" w:cs="Times New Roman"/>
      <w:b/>
      <w:bCs/>
      <w:sz w:val="21"/>
      <w:szCs w:val="21"/>
    </w:rPr>
  </w:style>
  <w:style w:type="paragraph" w:customStyle="1" w:styleId="Teksttreci11">
    <w:name w:val="Tekst treści (11)"/>
    <w:basedOn w:val="Standard"/>
    <w:uiPriority w:val="99"/>
    <w:rsid w:val="00AF1BA0"/>
    <w:pPr>
      <w:widowControl w:val="0"/>
      <w:shd w:val="clear" w:color="auto" w:fill="FFFFFF"/>
      <w:spacing w:line="398" w:lineRule="exact"/>
      <w:jc w:val="both"/>
    </w:pPr>
    <w:rPr>
      <w:rFonts w:ascii="Times New Roman" w:hAnsi="Times New Roman" w:cs="Times New Roman"/>
      <w:b/>
      <w:bCs/>
      <w:sz w:val="21"/>
      <w:szCs w:val="21"/>
    </w:rPr>
  </w:style>
  <w:style w:type="paragraph" w:customStyle="1" w:styleId="Podpistabeli4">
    <w:name w:val="Podpis tabeli (4)"/>
    <w:basedOn w:val="Standard"/>
    <w:uiPriority w:val="99"/>
    <w:rsid w:val="00AF1BA0"/>
    <w:pPr>
      <w:widowControl w:val="0"/>
      <w:shd w:val="clear" w:color="auto" w:fill="FFFFFF"/>
      <w:spacing w:line="240" w:lineRule="atLeast"/>
    </w:pPr>
    <w:rPr>
      <w:rFonts w:ascii="Times New Roman" w:hAnsi="Times New Roman" w:cs="Times New Roman"/>
      <w:sz w:val="14"/>
      <w:szCs w:val="14"/>
    </w:rPr>
  </w:style>
  <w:style w:type="paragraph" w:customStyle="1" w:styleId="Teksttreci12">
    <w:name w:val="Tekst treści (12)"/>
    <w:basedOn w:val="Standard"/>
    <w:uiPriority w:val="99"/>
    <w:rsid w:val="00AF1BA0"/>
    <w:pPr>
      <w:widowControl w:val="0"/>
      <w:shd w:val="clear" w:color="auto" w:fill="FFFFFF"/>
      <w:spacing w:line="240" w:lineRule="atLeast"/>
      <w:jc w:val="right"/>
    </w:pPr>
    <w:rPr>
      <w:rFonts w:ascii="Times New Roman" w:hAnsi="Times New Roman" w:cs="Times New Roman"/>
      <w:sz w:val="23"/>
      <w:szCs w:val="23"/>
    </w:rPr>
  </w:style>
  <w:style w:type="paragraph" w:customStyle="1" w:styleId="Podpistabeli6">
    <w:name w:val="Podpis tabeli (6)"/>
    <w:basedOn w:val="Standard"/>
    <w:uiPriority w:val="99"/>
    <w:rsid w:val="00AF1BA0"/>
    <w:pPr>
      <w:widowControl w:val="0"/>
      <w:shd w:val="clear" w:color="auto" w:fill="FFFFFF"/>
      <w:spacing w:line="240" w:lineRule="atLeast"/>
    </w:pPr>
    <w:rPr>
      <w:rFonts w:ascii="Times New Roman" w:hAnsi="Times New Roman" w:cs="Times New Roman"/>
      <w:sz w:val="21"/>
      <w:szCs w:val="21"/>
    </w:rPr>
  </w:style>
  <w:style w:type="paragraph" w:customStyle="1" w:styleId="Akapitzlist11">
    <w:name w:val="Akapit z listą11"/>
    <w:basedOn w:val="Standard"/>
    <w:uiPriority w:val="99"/>
    <w:rsid w:val="00AF1BA0"/>
    <w:pPr>
      <w:ind w:left="720"/>
    </w:pPr>
  </w:style>
  <w:style w:type="paragraph" w:customStyle="1" w:styleId="Textbodyindent">
    <w:name w:val="Text body indent"/>
    <w:basedOn w:val="Standard"/>
    <w:uiPriority w:val="99"/>
    <w:rsid w:val="00AF1BA0"/>
    <w:pPr>
      <w:spacing w:after="120"/>
      <w:ind w:left="283"/>
    </w:pPr>
    <w:rPr>
      <w:rFonts w:ascii="Times New Roman" w:hAnsi="Times New Roman" w:cs="Times New Roman"/>
      <w:sz w:val="24"/>
      <w:szCs w:val="24"/>
    </w:rPr>
  </w:style>
  <w:style w:type="paragraph" w:customStyle="1" w:styleId="normalny3">
    <w:name w:val="normalny 3"/>
    <w:basedOn w:val="Standard"/>
    <w:rsid w:val="00AF1BA0"/>
    <w:pPr>
      <w:tabs>
        <w:tab w:val="left" w:pos="397"/>
        <w:tab w:val="left" w:pos="794"/>
      </w:tabs>
      <w:spacing w:before="6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StylNagwek2">
    <w:name w:val="Styl Nagłówek 2"/>
    <w:basedOn w:val="Nagwek2"/>
    <w:uiPriority w:val="99"/>
    <w:rsid w:val="00AF1BA0"/>
    <w:rPr>
      <w:b w:val="0"/>
    </w:rPr>
  </w:style>
  <w:style w:type="paragraph" w:customStyle="1" w:styleId="StylNormalny">
    <w:name w:val="Styl Normalny"/>
    <w:basedOn w:val="Standard"/>
    <w:uiPriority w:val="99"/>
    <w:rsid w:val="00AF1BA0"/>
    <w:pPr>
      <w:tabs>
        <w:tab w:val="left" w:pos="397"/>
        <w:tab w:val="left" w:pos="567"/>
        <w:tab w:val="left" w:pos="794"/>
      </w:tabs>
      <w:spacing w:before="24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TytuSST">
    <w:name w:val="Tytuł SST"/>
    <w:basedOn w:val="Standard"/>
    <w:uiPriority w:val="99"/>
    <w:rsid w:val="00AF1BA0"/>
    <w:pPr>
      <w:tabs>
        <w:tab w:val="left" w:pos="794"/>
        <w:tab w:val="left" w:pos="2126"/>
      </w:tabs>
      <w:spacing w:before="120"/>
    </w:pPr>
    <w:rPr>
      <w:rFonts w:ascii="Times New Roman" w:hAnsi="Times New Roman" w:cs="Arial"/>
      <w:b/>
      <w:bCs/>
      <w:iCs/>
      <w:caps/>
      <w:szCs w:val="24"/>
    </w:rPr>
  </w:style>
  <w:style w:type="paragraph" w:customStyle="1" w:styleId="Kropka">
    <w:name w:val="Kropka"/>
    <w:basedOn w:val="Standard"/>
    <w:uiPriority w:val="99"/>
    <w:rsid w:val="00AF1BA0"/>
    <w:pPr>
      <w:tabs>
        <w:tab w:val="left" w:pos="681"/>
        <w:tab w:val="left" w:pos="1078"/>
      </w:tabs>
      <w:spacing w:before="120"/>
      <w:ind w:left="284" w:hanging="284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11Pogrubienie">
    <w:name w:val="1.1. Pogrubienie"/>
    <w:basedOn w:val="Standard"/>
    <w:uiPriority w:val="99"/>
    <w:rsid w:val="00AF1BA0"/>
    <w:pPr>
      <w:tabs>
        <w:tab w:val="left" w:pos="397"/>
        <w:tab w:val="left" w:pos="567"/>
        <w:tab w:val="left" w:pos="794"/>
      </w:tabs>
      <w:spacing w:before="240" w:after="120"/>
      <w:jc w:val="both"/>
    </w:pPr>
    <w:rPr>
      <w:rFonts w:ascii="Times New Roman" w:hAnsi="Times New Roman" w:cs="Arial"/>
      <w:b/>
      <w:bCs/>
      <w:iCs/>
      <w:sz w:val="24"/>
      <w:szCs w:val="24"/>
    </w:rPr>
  </w:style>
  <w:style w:type="paragraph" w:customStyle="1" w:styleId="Normal12">
    <w:name w:val="Normal 12"/>
    <w:basedOn w:val="Standard"/>
    <w:uiPriority w:val="99"/>
    <w:rsid w:val="00AF1BA0"/>
    <w:pPr>
      <w:tabs>
        <w:tab w:val="left" w:pos="397"/>
        <w:tab w:val="left" w:pos="567"/>
        <w:tab w:val="left" w:pos="794"/>
      </w:tabs>
      <w:spacing w:before="24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Normal1">
    <w:name w:val="Normal 1"/>
    <w:basedOn w:val="Standard"/>
    <w:uiPriority w:val="99"/>
    <w:rsid w:val="00AF1BA0"/>
    <w:pPr>
      <w:tabs>
        <w:tab w:val="left" w:pos="397"/>
        <w:tab w:val="left" w:pos="567"/>
        <w:tab w:val="left" w:pos="794"/>
      </w:tabs>
      <w:spacing w:before="24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Styl1">
    <w:name w:val="Styl1"/>
    <w:basedOn w:val="Standard"/>
    <w:uiPriority w:val="99"/>
    <w:rsid w:val="00AF1BA0"/>
    <w:pPr>
      <w:tabs>
        <w:tab w:val="left" w:pos="340"/>
        <w:tab w:val="left" w:pos="794"/>
      </w:tabs>
      <w:jc w:val="both"/>
    </w:pPr>
    <w:rPr>
      <w:rFonts w:ascii="Arial" w:hAnsi="Arial" w:cs="Arial"/>
      <w:bCs/>
      <w:iCs/>
      <w:sz w:val="20"/>
      <w:szCs w:val="24"/>
    </w:rPr>
  </w:style>
  <w:style w:type="paragraph" w:customStyle="1" w:styleId="StylNagwek3NiePogrubienie">
    <w:name w:val="Styl Nagłówek 3 + Nie Pogrubienie"/>
    <w:basedOn w:val="Nagwek3"/>
    <w:uiPriority w:val="99"/>
    <w:rsid w:val="00AF1BA0"/>
    <w:pPr>
      <w:keepLines w:val="0"/>
      <w:tabs>
        <w:tab w:val="left" w:pos="917"/>
        <w:tab w:val="left" w:pos="1211"/>
        <w:tab w:val="left" w:pos="2340"/>
        <w:tab w:val="left" w:pos="3396"/>
      </w:tabs>
      <w:spacing w:before="120"/>
      <w:ind w:left="180" w:hanging="360"/>
      <w:jc w:val="both"/>
    </w:pPr>
    <w:rPr>
      <w:rFonts w:ascii="Times New Roman" w:hAnsi="Times New Roman" w:cs="Arial"/>
      <w:b w:val="0"/>
      <w:bCs w:val="0"/>
      <w:color w:val="00000A"/>
      <w:sz w:val="20"/>
      <w:szCs w:val="26"/>
    </w:rPr>
  </w:style>
  <w:style w:type="paragraph" w:customStyle="1" w:styleId="StylNagwek3NiePogrubienie1">
    <w:name w:val="Styl Nagłówek 3 + Nie Pogrubienie1"/>
    <w:basedOn w:val="Nagwek3"/>
    <w:uiPriority w:val="99"/>
    <w:rsid w:val="00AF1BA0"/>
    <w:pPr>
      <w:keepLines w:val="0"/>
      <w:tabs>
        <w:tab w:val="left" w:pos="917"/>
        <w:tab w:val="left" w:pos="1211"/>
        <w:tab w:val="left" w:pos="2340"/>
        <w:tab w:val="left" w:pos="3396"/>
      </w:tabs>
      <w:spacing w:before="120"/>
      <w:ind w:left="180" w:hanging="360"/>
      <w:jc w:val="both"/>
    </w:pPr>
    <w:rPr>
      <w:rFonts w:ascii="Times New Roman" w:hAnsi="Times New Roman" w:cs="Arial"/>
      <w:b w:val="0"/>
      <w:bCs w:val="0"/>
      <w:color w:val="00000A"/>
      <w:sz w:val="20"/>
      <w:szCs w:val="26"/>
    </w:rPr>
  </w:style>
  <w:style w:type="paragraph" w:customStyle="1" w:styleId="normalnypunkt">
    <w:name w:val="normalny punkt"/>
    <w:basedOn w:val="Standard"/>
    <w:uiPriority w:val="99"/>
    <w:rsid w:val="00AF1BA0"/>
    <w:pPr>
      <w:tabs>
        <w:tab w:val="left" w:pos="720"/>
        <w:tab w:val="left" w:pos="1287"/>
        <w:tab w:val="left" w:pos="1514"/>
      </w:tabs>
      <w:spacing w:before="40"/>
      <w:ind w:left="720" w:hanging="360"/>
      <w:jc w:val="both"/>
    </w:pPr>
    <w:rPr>
      <w:rFonts w:ascii="Times New Roman" w:hAnsi="Times New Roman" w:cs="Arial"/>
      <w:bCs/>
      <w:iCs/>
      <w:sz w:val="20"/>
      <w:szCs w:val="20"/>
    </w:rPr>
  </w:style>
  <w:style w:type="paragraph" w:customStyle="1" w:styleId="normalny0">
    <w:name w:val="normalny 0"/>
    <w:basedOn w:val="Standard"/>
    <w:uiPriority w:val="99"/>
    <w:rsid w:val="00AF1BA0"/>
    <w:pPr>
      <w:tabs>
        <w:tab w:val="left" w:pos="397"/>
        <w:tab w:val="left" w:pos="510"/>
        <w:tab w:val="left" w:pos="624"/>
        <w:tab w:val="left" w:pos="794"/>
        <w:tab w:val="left" w:pos="851"/>
      </w:tabs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StylPierwszywiersz05cm">
    <w:name w:val="Styl Pierwszy wiersz:  05 cm"/>
    <w:basedOn w:val="Standard"/>
    <w:uiPriority w:val="99"/>
    <w:rsid w:val="00AF1BA0"/>
    <w:pPr>
      <w:tabs>
        <w:tab w:val="left" w:pos="397"/>
        <w:tab w:val="left" w:pos="567"/>
        <w:tab w:val="left" w:pos="737"/>
      </w:tabs>
      <w:spacing w:before="120"/>
      <w:ind w:firstLine="567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StylPierwszywiersz1cm">
    <w:name w:val="Styl Pierwszy wiersz:  1 cm"/>
    <w:basedOn w:val="Standard"/>
    <w:uiPriority w:val="99"/>
    <w:rsid w:val="00AF1BA0"/>
    <w:pPr>
      <w:tabs>
        <w:tab w:val="left" w:pos="397"/>
        <w:tab w:val="left" w:pos="567"/>
        <w:tab w:val="left" w:pos="737"/>
      </w:tabs>
      <w:spacing w:before="120"/>
      <w:ind w:firstLine="567"/>
      <w:jc w:val="both"/>
    </w:pPr>
    <w:rPr>
      <w:rFonts w:ascii="Times New Roman" w:hAnsi="Times New Roman" w:cs="Arial"/>
      <w:bCs/>
      <w:iCs/>
      <w:sz w:val="20"/>
      <w:szCs w:val="20"/>
    </w:rPr>
  </w:style>
  <w:style w:type="paragraph" w:customStyle="1" w:styleId="StylNagwek1Wyjustowany">
    <w:name w:val="Styl Nagłówek 1 + Wyjustowany"/>
    <w:basedOn w:val="Nagwek1"/>
    <w:uiPriority w:val="99"/>
    <w:rsid w:val="00AF1BA0"/>
    <w:pPr>
      <w:tabs>
        <w:tab w:val="clear" w:pos="757"/>
        <w:tab w:val="clear" w:pos="927"/>
        <w:tab w:val="clear" w:pos="1117"/>
        <w:tab w:val="clear" w:pos="1154"/>
        <w:tab w:val="clear" w:pos="2136"/>
        <w:tab w:val="left" w:pos="1097"/>
      </w:tabs>
      <w:jc w:val="both"/>
    </w:pPr>
    <w:rPr>
      <w:bCs/>
      <w:szCs w:val="20"/>
    </w:rPr>
  </w:style>
  <w:style w:type="paragraph" w:customStyle="1" w:styleId="StylWyjustowany">
    <w:name w:val="Styl Wyjustowany"/>
    <w:basedOn w:val="Standard"/>
    <w:uiPriority w:val="99"/>
    <w:rsid w:val="00AF1BA0"/>
    <w:pPr>
      <w:tabs>
        <w:tab w:val="left" w:pos="397"/>
        <w:tab w:val="left" w:pos="567"/>
        <w:tab w:val="left" w:pos="737"/>
      </w:tabs>
      <w:spacing w:before="120"/>
      <w:jc w:val="both"/>
    </w:pPr>
    <w:rPr>
      <w:rFonts w:ascii="Times New Roman" w:hAnsi="Times New Roman" w:cs="Arial"/>
      <w:bCs/>
      <w:iCs/>
      <w:sz w:val="20"/>
      <w:szCs w:val="20"/>
    </w:rPr>
  </w:style>
  <w:style w:type="paragraph" w:customStyle="1" w:styleId="Listapunktowana31">
    <w:name w:val="Lista punktowana 31"/>
    <w:basedOn w:val="Standard"/>
    <w:uiPriority w:val="99"/>
    <w:rsid w:val="00AF1BA0"/>
    <w:pPr>
      <w:tabs>
        <w:tab w:val="left" w:pos="1323"/>
        <w:tab w:val="left" w:pos="1493"/>
        <w:tab w:val="left" w:pos="1663"/>
        <w:tab w:val="left" w:pos="1852"/>
      </w:tabs>
      <w:spacing w:before="120"/>
      <w:ind w:left="926" w:hanging="36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Litera">
    <w:name w:val="Litera"/>
    <w:basedOn w:val="Standard"/>
    <w:uiPriority w:val="99"/>
    <w:rsid w:val="00AF1BA0"/>
    <w:pPr>
      <w:tabs>
        <w:tab w:val="left" w:pos="794"/>
        <w:tab w:val="left" w:pos="1134"/>
      </w:tabs>
      <w:spacing w:before="120"/>
      <w:ind w:left="397" w:hanging="397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11Normal1">
    <w:name w:val="1.1. Normal 1"/>
    <w:basedOn w:val="Standard"/>
    <w:uiPriority w:val="99"/>
    <w:rsid w:val="00AF1BA0"/>
    <w:pPr>
      <w:tabs>
        <w:tab w:val="left" w:pos="397"/>
        <w:tab w:val="left" w:pos="567"/>
        <w:tab w:val="left" w:pos="737"/>
      </w:tabs>
      <w:spacing w:before="24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Styl11Normal1Pogrubienie">
    <w:name w:val="Styl 1.1. Normal 1 + Pogrubienie"/>
    <w:basedOn w:val="11Normal1"/>
    <w:uiPriority w:val="99"/>
    <w:rsid w:val="00AF1BA0"/>
    <w:rPr>
      <w:b/>
      <w:bCs w:val="0"/>
    </w:rPr>
  </w:style>
  <w:style w:type="paragraph" w:customStyle="1" w:styleId="Norm12">
    <w:name w:val="Norm 12"/>
    <w:basedOn w:val="Standard"/>
    <w:uiPriority w:val="99"/>
    <w:rsid w:val="00AF1BA0"/>
    <w:pPr>
      <w:tabs>
        <w:tab w:val="left" w:pos="397"/>
        <w:tab w:val="left" w:pos="567"/>
        <w:tab w:val="left" w:pos="737"/>
      </w:tabs>
      <w:spacing w:before="24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Wyjust12">
    <w:name w:val="Wyjust 12"/>
    <w:basedOn w:val="StylWyjustowany"/>
    <w:uiPriority w:val="99"/>
    <w:rsid w:val="00AF1BA0"/>
    <w:pPr>
      <w:spacing w:before="240"/>
    </w:pPr>
  </w:style>
  <w:style w:type="paragraph" w:customStyle="1" w:styleId="Text">
    <w:name w:val="Text"/>
    <w:basedOn w:val="Standard"/>
    <w:uiPriority w:val="99"/>
    <w:rsid w:val="00AF1BA0"/>
    <w:pPr>
      <w:tabs>
        <w:tab w:val="left" w:pos="0"/>
        <w:tab w:val="left" w:pos="397"/>
        <w:tab w:val="left" w:pos="567"/>
      </w:tabs>
      <w:spacing w:before="12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Listapunktowana21">
    <w:name w:val="Lista punktowana 21"/>
    <w:basedOn w:val="Standard"/>
    <w:uiPriority w:val="99"/>
    <w:rsid w:val="00AF1BA0"/>
    <w:pPr>
      <w:tabs>
        <w:tab w:val="left" w:pos="1040"/>
        <w:tab w:val="left" w:pos="1210"/>
        <w:tab w:val="left" w:pos="1286"/>
        <w:tab w:val="left" w:pos="1437"/>
      </w:tabs>
      <w:spacing w:before="120"/>
      <w:ind w:left="643" w:hanging="360"/>
      <w:jc w:val="both"/>
    </w:pPr>
    <w:rPr>
      <w:rFonts w:ascii="Arial" w:hAnsi="Arial" w:cs="Arial"/>
      <w:bCs/>
      <w:iCs/>
      <w:sz w:val="20"/>
      <w:szCs w:val="24"/>
      <w:lang w:val="fr-FR"/>
    </w:rPr>
  </w:style>
  <w:style w:type="paragraph" w:customStyle="1" w:styleId="Kreska">
    <w:name w:val="Kreska"/>
    <w:basedOn w:val="Standard"/>
    <w:uiPriority w:val="99"/>
    <w:rsid w:val="00AF1BA0"/>
    <w:pPr>
      <w:tabs>
        <w:tab w:val="left" w:pos="681"/>
        <w:tab w:val="left" w:pos="851"/>
        <w:tab w:val="left" w:pos="1078"/>
      </w:tabs>
      <w:spacing w:before="120"/>
      <w:ind w:left="284" w:hanging="284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Standardowypodkrelony">
    <w:name w:val="Standardowy_podkreślony"/>
    <w:basedOn w:val="Standard"/>
    <w:uiPriority w:val="99"/>
    <w:rsid w:val="00AF1BA0"/>
    <w:pPr>
      <w:tabs>
        <w:tab w:val="left" w:pos="397"/>
        <w:tab w:val="left" w:pos="567"/>
        <w:tab w:val="left" w:pos="794"/>
      </w:tabs>
      <w:spacing w:before="120"/>
      <w:jc w:val="both"/>
    </w:pPr>
    <w:rPr>
      <w:rFonts w:ascii="Times New Roman" w:hAnsi="Times New Roman" w:cs="Arial"/>
      <w:bCs/>
      <w:iCs/>
      <w:sz w:val="20"/>
      <w:szCs w:val="24"/>
      <w:u w:val="single"/>
    </w:rPr>
  </w:style>
  <w:style w:type="paragraph" w:customStyle="1" w:styleId="Wzr">
    <w:name w:val="Wzór"/>
    <w:basedOn w:val="Standard"/>
    <w:uiPriority w:val="99"/>
    <w:rsid w:val="00AF1BA0"/>
    <w:pPr>
      <w:tabs>
        <w:tab w:val="left" w:pos="397"/>
        <w:tab w:val="left" w:pos="567"/>
        <w:tab w:val="left" w:pos="794"/>
      </w:tabs>
      <w:spacing w:before="120" w:after="120" w:line="240" w:lineRule="atLeast"/>
      <w:jc w:val="center"/>
    </w:pPr>
    <w:rPr>
      <w:rFonts w:ascii="Times New Roman" w:hAnsi="Times New Roman" w:cs="Arial"/>
      <w:bCs/>
      <w:iCs/>
      <w:sz w:val="20"/>
      <w:szCs w:val="24"/>
    </w:rPr>
  </w:style>
  <w:style w:type="paragraph" w:customStyle="1" w:styleId="Tytuspecyfikacji">
    <w:name w:val="Tytuł_specyfikacji"/>
    <w:basedOn w:val="Standard"/>
    <w:uiPriority w:val="99"/>
    <w:rsid w:val="00AF1BA0"/>
    <w:pPr>
      <w:tabs>
        <w:tab w:val="left" w:pos="397"/>
        <w:tab w:val="left" w:pos="567"/>
        <w:tab w:val="left" w:pos="794"/>
      </w:tabs>
      <w:spacing w:before="360"/>
      <w:jc w:val="both"/>
    </w:pPr>
    <w:rPr>
      <w:rFonts w:ascii="Times New Roman" w:hAnsi="Times New Roman" w:cs="Arial"/>
      <w:b/>
      <w:bCs/>
      <w:iCs/>
      <w:sz w:val="28"/>
      <w:szCs w:val="24"/>
    </w:rPr>
  </w:style>
  <w:style w:type="paragraph" w:customStyle="1" w:styleId="Podpispodrysunkiem2">
    <w:name w:val="Podpis pod rysunkiem2"/>
    <w:basedOn w:val="Legenda1"/>
    <w:uiPriority w:val="99"/>
    <w:rsid w:val="00AF1BA0"/>
    <w:pPr>
      <w:keepNext/>
      <w:spacing w:after="120"/>
    </w:pPr>
    <w:rPr>
      <w:b/>
      <w:caps/>
    </w:rPr>
  </w:style>
  <w:style w:type="paragraph" w:customStyle="1" w:styleId="Zwrotpoegnalny1">
    <w:name w:val="Zwrot pożegnalny1"/>
    <w:basedOn w:val="Standard"/>
    <w:uiPriority w:val="99"/>
    <w:rsid w:val="00AF1BA0"/>
    <w:pPr>
      <w:tabs>
        <w:tab w:val="left" w:pos="4649"/>
        <w:tab w:val="left" w:pos="4819"/>
        <w:tab w:val="left" w:pos="5046"/>
      </w:tabs>
      <w:ind w:left="4252"/>
      <w:jc w:val="both"/>
    </w:pPr>
    <w:rPr>
      <w:rFonts w:ascii="Times New Roman" w:hAnsi="Times New Roman" w:cs="Arial"/>
      <w:bCs/>
      <w:iCs/>
      <w:sz w:val="20"/>
      <w:szCs w:val="24"/>
    </w:rPr>
  </w:style>
  <w:style w:type="paragraph" w:styleId="Adresnakopercie">
    <w:name w:val="envelope address"/>
    <w:basedOn w:val="Standard"/>
    <w:uiPriority w:val="99"/>
    <w:rsid w:val="00AF1BA0"/>
    <w:pPr>
      <w:tabs>
        <w:tab w:val="left" w:pos="3277"/>
        <w:tab w:val="left" w:pos="3447"/>
        <w:tab w:val="left" w:pos="3674"/>
      </w:tabs>
      <w:ind w:left="288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Tekstpodstawowy23">
    <w:name w:val="Tekst podstawowy 23"/>
    <w:basedOn w:val="Standard"/>
    <w:uiPriority w:val="99"/>
    <w:rsid w:val="00AF1BA0"/>
    <w:pPr>
      <w:tabs>
        <w:tab w:val="left" w:pos="397"/>
        <w:tab w:val="left" w:pos="794"/>
      </w:tabs>
      <w:spacing w:line="300" w:lineRule="exact"/>
      <w:jc w:val="center"/>
    </w:pPr>
    <w:rPr>
      <w:rFonts w:ascii="Times New Roman" w:hAnsi="Times New Roman" w:cs="Arial"/>
      <w:bCs/>
      <w:iCs/>
      <w:sz w:val="20"/>
      <w:szCs w:val="24"/>
    </w:rPr>
  </w:style>
  <w:style w:type="paragraph" w:customStyle="1" w:styleId="Drawing">
    <w:name w:val="Drawing"/>
    <w:basedOn w:val="Standard"/>
    <w:uiPriority w:val="99"/>
    <w:rsid w:val="00AF1BA0"/>
    <w:pPr>
      <w:tabs>
        <w:tab w:val="left" w:pos="397"/>
        <w:tab w:val="left" w:pos="567"/>
        <w:tab w:val="left" w:pos="794"/>
      </w:tabs>
      <w:spacing w:before="60" w:line="240" w:lineRule="atLeast"/>
      <w:jc w:val="center"/>
    </w:pPr>
    <w:rPr>
      <w:rFonts w:ascii="Times New Roman" w:hAnsi="Times New Roman" w:cs="Arial"/>
      <w:bCs/>
      <w:iCs/>
      <w:sz w:val="20"/>
      <w:szCs w:val="24"/>
    </w:rPr>
  </w:style>
  <w:style w:type="paragraph" w:customStyle="1" w:styleId="Zwykytekst1">
    <w:name w:val="Zwykły tekst1"/>
    <w:basedOn w:val="Standard"/>
    <w:uiPriority w:val="99"/>
    <w:rsid w:val="00AF1BA0"/>
    <w:pPr>
      <w:tabs>
        <w:tab w:val="left" w:pos="397"/>
        <w:tab w:val="left" w:pos="567"/>
        <w:tab w:val="left" w:pos="794"/>
      </w:tabs>
      <w:spacing w:before="120"/>
      <w:jc w:val="both"/>
    </w:pPr>
    <w:rPr>
      <w:rFonts w:ascii="Courier New" w:hAnsi="Courier New" w:cs="Courier New"/>
      <w:bCs/>
      <w:iCs/>
      <w:sz w:val="20"/>
      <w:szCs w:val="24"/>
    </w:rPr>
  </w:style>
  <w:style w:type="paragraph" w:customStyle="1" w:styleId="Tekstcourier">
    <w:name w:val="Tekst_courier"/>
    <w:basedOn w:val="Zwykytekst1"/>
    <w:uiPriority w:val="99"/>
    <w:rsid w:val="00AF1BA0"/>
    <w:pPr>
      <w:tabs>
        <w:tab w:val="clear" w:pos="397"/>
        <w:tab w:val="clear" w:pos="567"/>
        <w:tab w:val="clear" w:pos="794"/>
        <w:tab w:val="left" w:pos="2268"/>
        <w:tab w:val="left" w:pos="2835"/>
        <w:tab w:val="left" w:pos="3402"/>
      </w:tabs>
      <w:spacing w:before="0"/>
    </w:pPr>
    <w:rPr>
      <w:rFonts w:cs="Times New Roman"/>
      <w:sz w:val="24"/>
    </w:rPr>
  </w:style>
  <w:style w:type="paragraph" w:customStyle="1" w:styleId="StylIwony">
    <w:name w:val="Styl Iwony"/>
    <w:basedOn w:val="Standard"/>
    <w:rsid w:val="00AF1BA0"/>
    <w:pPr>
      <w:tabs>
        <w:tab w:val="left" w:pos="397"/>
        <w:tab w:val="left" w:pos="794"/>
      </w:tabs>
      <w:spacing w:before="120" w:after="120"/>
      <w:jc w:val="both"/>
    </w:pPr>
    <w:rPr>
      <w:rFonts w:ascii="Bookman Old Style" w:hAnsi="Bookman Old Style" w:cs="Arial"/>
      <w:bCs/>
      <w:iCs/>
      <w:sz w:val="20"/>
      <w:szCs w:val="24"/>
    </w:rPr>
  </w:style>
  <w:style w:type="paragraph" w:styleId="NormalnyWeb">
    <w:name w:val="Normal (Web)"/>
    <w:basedOn w:val="Standard"/>
    <w:uiPriority w:val="99"/>
    <w:rsid w:val="00AF1BA0"/>
    <w:pPr>
      <w:tabs>
        <w:tab w:val="left" w:pos="397"/>
        <w:tab w:val="left" w:pos="567"/>
        <w:tab w:val="left" w:pos="794"/>
      </w:tabs>
      <w:spacing w:before="280" w:after="119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Tekstpodstawowy1">
    <w:name w:val="Tekst podstawowy1"/>
    <w:uiPriority w:val="99"/>
    <w:rsid w:val="00AF1BA0"/>
    <w:pPr>
      <w:widowControl w:val="0"/>
      <w:suppressLineNumbers/>
      <w:suppressAutoHyphens/>
      <w:autoSpaceDN w:val="0"/>
      <w:jc w:val="both"/>
      <w:textAlignment w:val="baseline"/>
    </w:pPr>
    <w:rPr>
      <w:rFonts w:ascii="Arial" w:hAnsi="Arial" w:cs="Arial"/>
      <w:color w:val="000000"/>
      <w:kern w:val="3"/>
      <w:sz w:val="24"/>
      <w:szCs w:val="20"/>
      <w:lang w:eastAsia="ar-SA"/>
    </w:rPr>
  </w:style>
  <w:style w:type="paragraph" w:customStyle="1" w:styleId="StylNagwek2Pogrubienie">
    <w:name w:val="Styl Nagłówek 2 + Pogrubienie"/>
    <w:basedOn w:val="Nagwek2"/>
    <w:uiPriority w:val="99"/>
    <w:rsid w:val="00AF1BA0"/>
    <w:pPr>
      <w:tabs>
        <w:tab w:val="clear" w:pos="747"/>
        <w:tab w:val="clear" w:pos="927"/>
        <w:tab w:val="clear" w:pos="974"/>
        <w:tab w:val="clear" w:pos="1620"/>
        <w:tab w:val="clear" w:pos="2676"/>
      </w:tabs>
      <w:ind w:left="2496"/>
    </w:pPr>
    <w:rPr>
      <w:b w:val="0"/>
      <w:bCs/>
    </w:rPr>
  </w:style>
  <w:style w:type="paragraph" w:customStyle="1" w:styleId="wyjust120">
    <w:name w:val="wyjust 12"/>
    <w:basedOn w:val="StylWyjustowany"/>
    <w:uiPriority w:val="99"/>
    <w:rsid w:val="00AF1BA0"/>
    <w:pPr>
      <w:tabs>
        <w:tab w:val="clear" w:pos="397"/>
        <w:tab w:val="clear" w:pos="567"/>
        <w:tab w:val="clear" w:pos="737"/>
        <w:tab w:val="left" w:pos="284"/>
        <w:tab w:val="left" w:pos="794"/>
        <w:tab w:val="left" w:pos="851"/>
      </w:tabs>
      <w:spacing w:before="240"/>
    </w:pPr>
  </w:style>
  <w:style w:type="paragraph" w:customStyle="1" w:styleId="norm120">
    <w:name w:val="norm 12"/>
    <w:basedOn w:val="StylWyjustowany"/>
    <w:uiPriority w:val="99"/>
    <w:rsid w:val="00AF1BA0"/>
    <w:pPr>
      <w:tabs>
        <w:tab w:val="clear" w:pos="397"/>
        <w:tab w:val="clear" w:pos="567"/>
        <w:tab w:val="clear" w:pos="737"/>
        <w:tab w:val="left" w:pos="284"/>
        <w:tab w:val="left" w:pos="794"/>
        <w:tab w:val="left" w:pos="851"/>
      </w:tabs>
      <w:spacing w:before="240"/>
    </w:pPr>
  </w:style>
  <w:style w:type="paragraph" w:customStyle="1" w:styleId="NORM0">
    <w:name w:val="NORM 0"/>
    <w:basedOn w:val="Standard"/>
    <w:uiPriority w:val="99"/>
    <w:rsid w:val="00AF1BA0"/>
    <w:pPr>
      <w:tabs>
        <w:tab w:val="left" w:pos="284"/>
        <w:tab w:val="left" w:pos="567"/>
        <w:tab w:val="left" w:pos="794"/>
        <w:tab w:val="left" w:pos="851"/>
      </w:tabs>
      <w:jc w:val="both"/>
    </w:pPr>
    <w:rPr>
      <w:rFonts w:ascii="Times New Roman" w:hAnsi="Times New Roman" w:cs="Times New Roman"/>
      <w:bCs/>
      <w:iCs/>
      <w:sz w:val="24"/>
      <w:szCs w:val="24"/>
    </w:rPr>
  </w:style>
  <w:style w:type="paragraph" w:customStyle="1" w:styleId="styliwony0">
    <w:name w:val="styliwony"/>
    <w:basedOn w:val="Standard"/>
    <w:uiPriority w:val="99"/>
    <w:rsid w:val="00AF1BA0"/>
    <w:pPr>
      <w:tabs>
        <w:tab w:val="left" w:pos="794"/>
      </w:tabs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Data1">
    <w:name w:val="Data1"/>
    <w:basedOn w:val="Standard"/>
    <w:uiPriority w:val="99"/>
    <w:rsid w:val="00AF1BA0"/>
    <w:pPr>
      <w:tabs>
        <w:tab w:val="left" w:pos="397"/>
        <w:tab w:val="left" w:pos="567"/>
        <w:tab w:val="left" w:pos="794"/>
      </w:tabs>
    </w:pPr>
    <w:rPr>
      <w:rFonts w:ascii="Times New Roman" w:hAnsi="Times New Roman" w:cs="Arial"/>
      <w:bCs/>
      <w:iCs/>
      <w:sz w:val="20"/>
      <w:szCs w:val="24"/>
    </w:rPr>
  </w:style>
  <w:style w:type="paragraph" w:customStyle="1" w:styleId="Standardowytekst">
    <w:name w:val="Standardowy.tekst"/>
    <w:rsid w:val="00AF1BA0"/>
    <w:pPr>
      <w:suppressAutoHyphens/>
      <w:autoSpaceDN w:val="0"/>
      <w:jc w:val="both"/>
      <w:textAlignment w:val="baseline"/>
    </w:pPr>
    <w:rPr>
      <w:kern w:val="3"/>
      <w:sz w:val="20"/>
      <w:szCs w:val="20"/>
      <w:lang w:eastAsia="ar-SA"/>
    </w:rPr>
  </w:style>
  <w:style w:type="paragraph" w:customStyle="1" w:styleId="71">
    <w:name w:val="71"/>
    <w:basedOn w:val="Standard"/>
    <w:uiPriority w:val="99"/>
    <w:rsid w:val="00AF1BA0"/>
    <w:pPr>
      <w:pBdr>
        <w:bottom w:val="single" w:sz="4" w:space="1" w:color="000001"/>
      </w:pBdr>
      <w:tabs>
        <w:tab w:val="left" w:pos="397"/>
        <w:tab w:val="left" w:pos="794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61">
    <w:name w:val="61"/>
    <w:basedOn w:val="Standard"/>
    <w:uiPriority w:val="99"/>
    <w:rsid w:val="00AF1BA0"/>
    <w:pPr>
      <w:pBdr>
        <w:bottom w:val="single" w:sz="4" w:space="1" w:color="000001"/>
      </w:pBdr>
      <w:tabs>
        <w:tab w:val="left" w:pos="397"/>
        <w:tab w:val="left" w:pos="794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5">
    <w:name w:val="5"/>
    <w:basedOn w:val="Standard"/>
    <w:uiPriority w:val="99"/>
    <w:rsid w:val="00AF1BA0"/>
    <w:pPr>
      <w:pBdr>
        <w:bottom w:val="single" w:sz="4" w:space="1" w:color="000001"/>
      </w:pBdr>
      <w:tabs>
        <w:tab w:val="left" w:pos="397"/>
        <w:tab w:val="left" w:pos="794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4">
    <w:name w:val="4"/>
    <w:basedOn w:val="Standard"/>
    <w:uiPriority w:val="99"/>
    <w:rsid w:val="00AF1BA0"/>
    <w:pPr>
      <w:pBdr>
        <w:bottom w:val="single" w:sz="4" w:space="1" w:color="000001"/>
      </w:pBdr>
      <w:tabs>
        <w:tab w:val="left" w:pos="397"/>
        <w:tab w:val="left" w:pos="794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3">
    <w:name w:val="3"/>
    <w:basedOn w:val="Standard"/>
    <w:uiPriority w:val="99"/>
    <w:rsid w:val="00AF1BA0"/>
    <w:pPr>
      <w:pBdr>
        <w:bottom w:val="single" w:sz="4" w:space="1" w:color="000001"/>
      </w:pBdr>
      <w:tabs>
        <w:tab w:val="left" w:pos="397"/>
        <w:tab w:val="left" w:pos="794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2">
    <w:name w:val="2"/>
    <w:basedOn w:val="Standard"/>
    <w:uiPriority w:val="99"/>
    <w:rsid w:val="00AF1BA0"/>
    <w:pPr>
      <w:pBdr>
        <w:bottom w:val="single" w:sz="4" w:space="1" w:color="000001"/>
      </w:pBdr>
      <w:tabs>
        <w:tab w:val="left" w:pos="397"/>
        <w:tab w:val="left" w:pos="794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1">
    <w:name w:val="1"/>
    <w:basedOn w:val="Standard"/>
    <w:uiPriority w:val="99"/>
    <w:rsid w:val="00AF1BA0"/>
    <w:pPr>
      <w:pBdr>
        <w:bottom w:val="single" w:sz="4" w:space="1" w:color="000001"/>
      </w:pBdr>
      <w:tabs>
        <w:tab w:val="left" w:pos="397"/>
        <w:tab w:val="left" w:pos="794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8">
    <w:name w:val="8"/>
    <w:basedOn w:val="Standard"/>
    <w:uiPriority w:val="99"/>
    <w:rsid w:val="00AF1BA0"/>
    <w:pPr>
      <w:pBdr>
        <w:bottom w:val="single" w:sz="4" w:space="1" w:color="000001"/>
      </w:pBdr>
      <w:tabs>
        <w:tab w:val="left" w:pos="397"/>
        <w:tab w:val="left" w:pos="794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11">
    <w:name w:val="11"/>
    <w:basedOn w:val="Standard"/>
    <w:uiPriority w:val="99"/>
    <w:rsid w:val="00AF1BA0"/>
    <w:pPr>
      <w:pBdr>
        <w:bottom w:val="single" w:sz="4" w:space="1" w:color="000001"/>
      </w:pBdr>
      <w:tabs>
        <w:tab w:val="left" w:pos="397"/>
        <w:tab w:val="left" w:pos="794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101">
    <w:name w:val="101"/>
    <w:basedOn w:val="Standard"/>
    <w:uiPriority w:val="99"/>
    <w:rsid w:val="00AF1BA0"/>
    <w:pPr>
      <w:pBdr>
        <w:bottom w:val="single" w:sz="4" w:space="1" w:color="000001"/>
      </w:pBdr>
      <w:tabs>
        <w:tab w:val="left" w:pos="397"/>
        <w:tab w:val="left" w:pos="794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91">
    <w:name w:val="91"/>
    <w:basedOn w:val="Standard"/>
    <w:uiPriority w:val="99"/>
    <w:rsid w:val="00AF1BA0"/>
    <w:pPr>
      <w:pBdr>
        <w:bottom w:val="single" w:sz="4" w:space="1" w:color="000001"/>
      </w:pBdr>
      <w:tabs>
        <w:tab w:val="left" w:pos="397"/>
        <w:tab w:val="left" w:pos="794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Normalny1">
    <w:name w:val="Normalny1"/>
    <w:basedOn w:val="Standard"/>
    <w:uiPriority w:val="99"/>
    <w:rsid w:val="00AF1BA0"/>
    <w:pPr>
      <w:tabs>
        <w:tab w:val="left" w:pos="397"/>
        <w:tab w:val="left" w:pos="567"/>
        <w:tab w:val="left" w:pos="794"/>
      </w:tabs>
      <w:spacing w:before="24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norm00">
    <w:name w:val="norm 0"/>
    <w:basedOn w:val="Standard"/>
    <w:uiPriority w:val="99"/>
    <w:rsid w:val="00AF1BA0"/>
    <w:pPr>
      <w:tabs>
        <w:tab w:val="left" w:pos="397"/>
        <w:tab w:val="left" w:pos="567"/>
        <w:tab w:val="left" w:pos="794"/>
      </w:tabs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Tekstpodstawowywcity31">
    <w:name w:val="Tekst podstawowy wcięty 31"/>
    <w:basedOn w:val="Standard"/>
    <w:uiPriority w:val="99"/>
    <w:rsid w:val="00AF1BA0"/>
    <w:pPr>
      <w:tabs>
        <w:tab w:val="left" w:pos="680"/>
        <w:tab w:val="left" w:pos="850"/>
        <w:tab w:val="left" w:pos="1077"/>
      </w:tabs>
      <w:spacing w:before="120" w:after="120"/>
      <w:ind w:left="283"/>
      <w:jc w:val="both"/>
    </w:pPr>
    <w:rPr>
      <w:rFonts w:ascii="Times New Roman" w:hAnsi="Times New Roman" w:cs="Arial"/>
      <w:bCs/>
      <w:iCs/>
      <w:sz w:val="16"/>
      <w:szCs w:val="16"/>
    </w:rPr>
  </w:style>
  <w:style w:type="paragraph" w:customStyle="1" w:styleId="Mapadokumentu1">
    <w:name w:val="Mapa dokumentu1"/>
    <w:basedOn w:val="Standard"/>
    <w:uiPriority w:val="99"/>
    <w:rsid w:val="00AF1BA0"/>
    <w:pPr>
      <w:shd w:val="clear" w:color="auto" w:fill="000080"/>
      <w:tabs>
        <w:tab w:val="left" w:pos="397"/>
        <w:tab w:val="left" w:pos="567"/>
        <w:tab w:val="left" w:pos="794"/>
      </w:tabs>
      <w:spacing w:before="120"/>
      <w:jc w:val="both"/>
    </w:pPr>
    <w:rPr>
      <w:rFonts w:ascii="Tahoma" w:hAnsi="Tahoma" w:cs="Tahoma"/>
      <w:bCs/>
      <w:iCs/>
      <w:sz w:val="20"/>
      <w:szCs w:val="20"/>
    </w:rPr>
  </w:style>
  <w:style w:type="paragraph" w:customStyle="1" w:styleId="Styl2">
    <w:name w:val="Styl2"/>
    <w:basedOn w:val="Textbody"/>
    <w:uiPriority w:val="99"/>
    <w:rsid w:val="00AF1BA0"/>
  </w:style>
  <w:style w:type="paragraph" w:customStyle="1" w:styleId="Tekstpodstawowy32">
    <w:name w:val="Tekst podstawowy 32"/>
    <w:basedOn w:val="Standard"/>
    <w:uiPriority w:val="99"/>
    <w:rsid w:val="00AF1BA0"/>
    <w:pPr>
      <w:tabs>
        <w:tab w:val="left" w:pos="397"/>
        <w:tab w:val="left" w:pos="567"/>
        <w:tab w:val="left" w:pos="794"/>
      </w:tabs>
      <w:spacing w:before="120" w:after="120"/>
      <w:jc w:val="both"/>
    </w:pPr>
    <w:rPr>
      <w:rFonts w:ascii="Times New Roman" w:hAnsi="Times New Roman" w:cs="Arial"/>
      <w:bCs/>
      <w:iCs/>
      <w:sz w:val="16"/>
      <w:szCs w:val="16"/>
    </w:rPr>
  </w:style>
  <w:style w:type="paragraph" w:customStyle="1" w:styleId="Vertragstext">
    <w:name w:val="Vertragstext"/>
    <w:basedOn w:val="Standard"/>
    <w:uiPriority w:val="99"/>
    <w:rsid w:val="00AF1BA0"/>
    <w:pPr>
      <w:spacing w:before="120" w:after="120"/>
      <w:ind w:left="1134"/>
      <w:jc w:val="both"/>
    </w:pPr>
    <w:rPr>
      <w:rFonts w:ascii="Times New Roman" w:eastAsia="MS Mincho" w:hAnsi="Times New Roman" w:cs="Times New Roman"/>
      <w:i/>
      <w:iCs/>
      <w:color w:val="000000"/>
      <w:sz w:val="24"/>
      <w:szCs w:val="20"/>
      <w:lang w:val="en-GB"/>
    </w:rPr>
  </w:style>
  <w:style w:type="paragraph" w:customStyle="1" w:styleId="Tekstpodstawowywcity21">
    <w:name w:val="Tekst podstawowy wcięty 21"/>
    <w:basedOn w:val="Standard"/>
    <w:uiPriority w:val="99"/>
    <w:rsid w:val="00AF1BA0"/>
    <w:pPr>
      <w:tabs>
        <w:tab w:val="left" w:pos="680"/>
        <w:tab w:val="left" w:pos="850"/>
        <w:tab w:val="left" w:pos="1077"/>
      </w:tabs>
      <w:spacing w:before="120" w:after="120" w:line="480" w:lineRule="auto"/>
      <w:ind w:left="283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Gliederung1">
    <w:name w:val="Gliederung 1"/>
    <w:basedOn w:val="Standard"/>
    <w:uiPriority w:val="99"/>
    <w:rsid w:val="00AF1BA0"/>
    <w:pPr>
      <w:tabs>
        <w:tab w:val="left" w:pos="782"/>
        <w:tab w:val="left" w:pos="864"/>
        <w:tab w:val="left" w:pos="1850"/>
      </w:tabs>
      <w:spacing w:after="120" w:line="360" w:lineRule="auto"/>
      <w:ind w:left="432" w:right="-72" w:hanging="432"/>
      <w:jc w:val="center"/>
    </w:pPr>
    <w:rPr>
      <w:rFonts w:ascii="Arial" w:eastAsia="MS Mincho" w:hAnsi="Arial" w:cs="Arial"/>
      <w:b/>
      <w:bCs/>
      <w:szCs w:val="20"/>
      <w:lang w:val="de-DE"/>
    </w:rPr>
  </w:style>
  <w:style w:type="paragraph" w:customStyle="1" w:styleId="Gliederung2">
    <w:name w:val="Gliederung2"/>
    <w:basedOn w:val="Tekstpodstawowy32"/>
    <w:uiPriority w:val="99"/>
    <w:rsid w:val="00AF1BA0"/>
    <w:pPr>
      <w:tabs>
        <w:tab w:val="clear" w:pos="397"/>
        <w:tab w:val="clear" w:pos="567"/>
        <w:tab w:val="clear" w:pos="794"/>
        <w:tab w:val="left" w:pos="926"/>
        <w:tab w:val="left" w:pos="1152"/>
        <w:tab w:val="left" w:pos="1427"/>
      </w:tabs>
      <w:spacing w:before="0" w:after="0" w:line="360" w:lineRule="auto"/>
      <w:ind w:left="576" w:right="-72" w:hanging="576"/>
      <w:jc w:val="center"/>
    </w:pPr>
    <w:rPr>
      <w:rFonts w:ascii="Arial" w:eastAsia="MS Mincho" w:hAnsi="Arial"/>
      <w:b/>
      <w:bCs w:val="0"/>
      <w:iCs w:val="0"/>
      <w:sz w:val="24"/>
      <w:szCs w:val="20"/>
      <w:lang w:val="de-DE"/>
    </w:rPr>
  </w:style>
  <w:style w:type="paragraph" w:customStyle="1" w:styleId="Gliederung3">
    <w:name w:val="Gliederung3"/>
    <w:basedOn w:val="Standard"/>
    <w:uiPriority w:val="99"/>
    <w:rsid w:val="00AF1BA0"/>
    <w:pPr>
      <w:tabs>
        <w:tab w:val="left" w:pos="1070"/>
        <w:tab w:val="left" w:pos="1440"/>
        <w:tab w:val="left" w:pos="1571"/>
      </w:tabs>
      <w:spacing w:after="120" w:line="360" w:lineRule="auto"/>
      <w:ind w:left="720" w:right="-72" w:hanging="720"/>
      <w:jc w:val="center"/>
    </w:pPr>
    <w:rPr>
      <w:rFonts w:ascii="Arial" w:eastAsia="MS Mincho" w:hAnsi="Arial" w:cs="Arial"/>
      <w:b/>
      <w:szCs w:val="20"/>
      <w:lang w:val="de-DE"/>
    </w:rPr>
  </w:style>
  <w:style w:type="paragraph" w:customStyle="1" w:styleId="Gliederung4">
    <w:name w:val="Gliederung4"/>
    <w:basedOn w:val="Standard"/>
    <w:uiPriority w:val="99"/>
    <w:rsid w:val="00AF1BA0"/>
    <w:pPr>
      <w:tabs>
        <w:tab w:val="left" w:pos="1214"/>
        <w:tab w:val="left" w:pos="1728"/>
        <w:tab w:val="left" w:pos="1998"/>
      </w:tabs>
      <w:spacing w:after="120" w:line="360" w:lineRule="auto"/>
      <w:ind w:left="864" w:right="-72" w:hanging="864"/>
      <w:jc w:val="center"/>
    </w:pPr>
    <w:rPr>
      <w:rFonts w:ascii="Arial" w:eastAsia="MS Mincho" w:hAnsi="Arial" w:cs="Arial"/>
      <w:b/>
      <w:szCs w:val="20"/>
      <w:lang w:val="de-DE"/>
    </w:rPr>
  </w:style>
  <w:style w:type="paragraph" w:customStyle="1" w:styleId="Gliederung5">
    <w:name w:val="Gliederung 5"/>
    <w:basedOn w:val="Standard"/>
    <w:uiPriority w:val="99"/>
    <w:rsid w:val="00AF1BA0"/>
    <w:pPr>
      <w:tabs>
        <w:tab w:val="left" w:pos="350"/>
        <w:tab w:val="left" w:pos="397"/>
        <w:tab w:val="left" w:pos="1418"/>
      </w:tabs>
      <w:spacing w:after="120" w:line="360" w:lineRule="auto"/>
      <w:ind w:right="-72"/>
      <w:jc w:val="center"/>
    </w:pPr>
    <w:rPr>
      <w:rFonts w:ascii="Arial" w:eastAsia="MS Mincho" w:hAnsi="Arial" w:cs="Arial"/>
      <w:b/>
      <w:szCs w:val="20"/>
      <w:lang w:val="de-DE"/>
    </w:rPr>
  </w:style>
  <w:style w:type="paragraph" w:customStyle="1" w:styleId="Tekstpodstawowy21">
    <w:name w:val="Tekst podstawowy 21"/>
    <w:basedOn w:val="Standard"/>
    <w:rsid w:val="00AF1BA0"/>
    <w:rPr>
      <w:rFonts w:ascii="Times New Roman" w:hAnsi="Times New Roman" w:cs="Times New Roman"/>
      <w:sz w:val="28"/>
      <w:szCs w:val="20"/>
    </w:rPr>
  </w:style>
  <w:style w:type="paragraph" w:customStyle="1" w:styleId="Bezodstpw1">
    <w:name w:val="Bez odstępów1"/>
    <w:uiPriority w:val="99"/>
    <w:rsid w:val="00AF1BA0"/>
    <w:pPr>
      <w:suppressAutoHyphens/>
      <w:autoSpaceDN w:val="0"/>
      <w:textAlignment w:val="baseline"/>
    </w:pPr>
    <w:rPr>
      <w:rFonts w:ascii="Calibri" w:hAnsi="Calibri" w:cs="Calibri"/>
      <w:kern w:val="3"/>
      <w:lang w:eastAsia="ar-SA"/>
    </w:rPr>
  </w:style>
  <w:style w:type="paragraph" w:customStyle="1" w:styleId="Technical4">
    <w:name w:val="Technical 4"/>
    <w:uiPriority w:val="99"/>
    <w:rsid w:val="00AF1BA0"/>
    <w:pPr>
      <w:tabs>
        <w:tab w:val="left" w:pos="-720"/>
      </w:tabs>
      <w:suppressAutoHyphens/>
      <w:autoSpaceDN w:val="0"/>
      <w:textAlignment w:val="baseline"/>
    </w:pPr>
    <w:rPr>
      <w:rFonts w:ascii="Courier New" w:hAnsi="Courier New" w:cs="Courier New"/>
      <w:b/>
      <w:kern w:val="3"/>
      <w:sz w:val="24"/>
      <w:szCs w:val="20"/>
      <w:lang w:val="en-US" w:eastAsia="ar-SA"/>
    </w:rPr>
  </w:style>
  <w:style w:type="paragraph" w:customStyle="1" w:styleId="Normalny2">
    <w:name w:val="Normalny2"/>
    <w:basedOn w:val="Standard"/>
    <w:uiPriority w:val="99"/>
    <w:rsid w:val="00AF1BA0"/>
    <w:pPr>
      <w:spacing w:before="240"/>
      <w:jc w:val="both"/>
    </w:pPr>
    <w:rPr>
      <w:rFonts w:cs="Arial"/>
      <w:bCs/>
      <w:iCs/>
      <w:sz w:val="24"/>
      <w:szCs w:val="24"/>
    </w:rPr>
  </w:style>
  <w:style w:type="paragraph" w:customStyle="1" w:styleId="StylTytuSSTZlewej0cmWysunicie375cm">
    <w:name w:val="Styl Tytuł SST + Z lewej:  0 cm Wysunięcie:  375 cm"/>
    <w:basedOn w:val="TytuSST"/>
    <w:uiPriority w:val="99"/>
    <w:rsid w:val="00AF1BA0"/>
    <w:pPr>
      <w:tabs>
        <w:tab w:val="clear" w:pos="794"/>
        <w:tab w:val="clear" w:pos="2126"/>
        <w:tab w:val="left" w:pos="3402"/>
      </w:tabs>
      <w:spacing w:before="60"/>
      <w:ind w:left="1701" w:hanging="1701"/>
    </w:pPr>
    <w:rPr>
      <w:rFonts w:ascii="Arial" w:hAnsi="Arial" w:cs="Times New Roman"/>
      <w:iCs w:val="0"/>
      <w:szCs w:val="20"/>
    </w:rPr>
  </w:style>
  <w:style w:type="paragraph" w:customStyle="1" w:styleId="Nagwek-SST-nieparzysty">
    <w:name w:val="Nagłówek - SST - nieparzysty"/>
    <w:basedOn w:val="Standardowytekst"/>
    <w:uiPriority w:val="99"/>
    <w:rsid w:val="00AF1BA0"/>
    <w:pPr>
      <w:tabs>
        <w:tab w:val="left" w:pos="355"/>
      </w:tabs>
      <w:overflowPunct w:val="0"/>
      <w:ind w:right="360"/>
      <w:jc w:val="right"/>
    </w:pPr>
    <w:rPr>
      <w:iCs/>
      <w:szCs w:val="24"/>
      <w:lang w:val="en-GB"/>
    </w:rPr>
  </w:style>
  <w:style w:type="paragraph" w:customStyle="1" w:styleId="Wcicienormalne1">
    <w:name w:val="Wcięcie normalne1"/>
    <w:basedOn w:val="Standard"/>
    <w:uiPriority w:val="99"/>
    <w:rsid w:val="00AF1BA0"/>
    <w:pPr>
      <w:tabs>
        <w:tab w:val="left" w:pos="1218"/>
        <w:tab w:val="left" w:pos="1332"/>
        <w:tab w:val="left" w:pos="1559"/>
      </w:tabs>
      <w:spacing w:before="60"/>
      <w:ind w:left="708"/>
      <w:jc w:val="both"/>
    </w:pPr>
    <w:rPr>
      <w:rFonts w:ascii="Arial" w:hAnsi="Arial" w:cs="Arial"/>
      <w:bCs/>
      <w:iCs/>
      <w:sz w:val="18"/>
      <w:szCs w:val="20"/>
    </w:rPr>
  </w:style>
  <w:style w:type="paragraph" w:customStyle="1" w:styleId="StylTytuSSTZlewej0cmWysunicie375cm1">
    <w:name w:val="Styl Tytuł SST + Z lewej:  0 cm Wysunięcie:  375 cm1"/>
    <w:basedOn w:val="TytuSST"/>
    <w:uiPriority w:val="99"/>
    <w:rsid w:val="00AF1BA0"/>
    <w:pPr>
      <w:tabs>
        <w:tab w:val="clear" w:pos="794"/>
        <w:tab w:val="clear" w:pos="2126"/>
        <w:tab w:val="left" w:pos="3402"/>
      </w:tabs>
      <w:spacing w:before="60"/>
      <w:ind w:left="1701" w:hanging="1701"/>
    </w:pPr>
    <w:rPr>
      <w:rFonts w:ascii="Arial" w:hAnsi="Arial" w:cs="Times New Roman"/>
      <w:iCs w:val="0"/>
      <w:szCs w:val="20"/>
    </w:rPr>
  </w:style>
  <w:style w:type="paragraph" w:customStyle="1" w:styleId="StylNagwek3NiePogrubienie2">
    <w:name w:val="Styl Nagłówek 3 + Nie Pogrubienie2"/>
    <w:basedOn w:val="Nagwek3"/>
    <w:uiPriority w:val="99"/>
    <w:rsid w:val="00AF1BA0"/>
    <w:pPr>
      <w:keepLines w:val="0"/>
      <w:tabs>
        <w:tab w:val="left" w:pos="680"/>
      </w:tabs>
      <w:spacing w:before="60"/>
      <w:jc w:val="both"/>
    </w:pPr>
    <w:rPr>
      <w:rFonts w:ascii="Arial" w:hAnsi="Arial" w:cs="Arial"/>
      <w:b w:val="0"/>
      <w:bCs w:val="0"/>
      <w:color w:val="00000A"/>
      <w:sz w:val="18"/>
      <w:szCs w:val="26"/>
    </w:rPr>
  </w:style>
  <w:style w:type="paragraph" w:customStyle="1" w:styleId="StylNagwek3NiePogrubieniePrzed12pt">
    <w:name w:val="Styl Nagłówek 3 + Nie Pogrubienie Przed:  12 pt"/>
    <w:basedOn w:val="Nagwek3"/>
    <w:uiPriority w:val="99"/>
    <w:rsid w:val="00AF1BA0"/>
    <w:pPr>
      <w:keepLines w:val="0"/>
      <w:tabs>
        <w:tab w:val="left" w:pos="680"/>
      </w:tabs>
      <w:spacing w:before="60"/>
      <w:jc w:val="both"/>
    </w:pPr>
    <w:rPr>
      <w:rFonts w:ascii="Arial" w:hAnsi="Arial" w:cs="Arial"/>
      <w:b w:val="0"/>
      <w:bCs w:val="0"/>
      <w:color w:val="00000A"/>
      <w:sz w:val="18"/>
      <w:szCs w:val="20"/>
    </w:rPr>
  </w:style>
  <w:style w:type="paragraph" w:customStyle="1" w:styleId="StylNagwek3NiePogrubienie3">
    <w:name w:val="Styl Nagłówek 3 + Nie Pogrubienie3"/>
    <w:basedOn w:val="Nagwek3"/>
    <w:uiPriority w:val="99"/>
    <w:rsid w:val="00AF1BA0"/>
    <w:pPr>
      <w:keepLines w:val="0"/>
      <w:tabs>
        <w:tab w:val="left" w:pos="680"/>
      </w:tabs>
      <w:spacing w:before="60"/>
      <w:jc w:val="both"/>
    </w:pPr>
    <w:rPr>
      <w:rFonts w:ascii="Arial" w:hAnsi="Arial" w:cs="Arial"/>
      <w:b w:val="0"/>
      <w:bCs w:val="0"/>
      <w:color w:val="00000A"/>
      <w:sz w:val="18"/>
      <w:szCs w:val="26"/>
    </w:rPr>
  </w:style>
  <w:style w:type="paragraph" w:customStyle="1" w:styleId="tytuSSTmay">
    <w:name w:val="tytuł SST mały"/>
    <w:basedOn w:val="TytuSST"/>
    <w:uiPriority w:val="99"/>
    <w:rsid w:val="00AF1BA0"/>
    <w:pPr>
      <w:tabs>
        <w:tab w:val="clear" w:pos="794"/>
        <w:tab w:val="clear" w:pos="2126"/>
        <w:tab w:val="left" w:pos="1701"/>
      </w:tabs>
      <w:spacing w:before="60"/>
    </w:pPr>
    <w:rPr>
      <w:rFonts w:ascii="Arial" w:hAnsi="Arial"/>
      <w:b w:val="0"/>
      <w:sz w:val="18"/>
    </w:rPr>
  </w:style>
  <w:style w:type="paragraph" w:styleId="Tekstkomentarza">
    <w:name w:val="annotation text"/>
    <w:basedOn w:val="Standard"/>
    <w:link w:val="TekstkomentarzaZnak3"/>
    <w:uiPriority w:val="99"/>
    <w:rsid w:val="00AF1BA0"/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rsid w:val="004D0895"/>
    <w:rPr>
      <w:kern w:val="3"/>
      <w:sz w:val="20"/>
      <w:szCs w:val="20"/>
    </w:rPr>
  </w:style>
  <w:style w:type="paragraph" w:styleId="Tematkomentarza">
    <w:name w:val="annotation subject"/>
    <w:basedOn w:val="Tekstkomentarza1"/>
    <w:link w:val="TematkomentarzaZnak2"/>
    <w:uiPriority w:val="99"/>
    <w:rsid w:val="00AF1BA0"/>
    <w:pPr>
      <w:spacing w:before="60"/>
      <w:jc w:val="both"/>
    </w:pPr>
    <w:rPr>
      <w:rFonts w:ascii="Arial" w:hAnsi="Arial" w:cs="Arial"/>
      <w:b/>
      <w:bCs/>
      <w:iCs/>
      <w:sz w:val="18"/>
    </w:rPr>
  </w:style>
  <w:style w:type="character" w:customStyle="1" w:styleId="TematkomentarzaZnak2">
    <w:name w:val="Temat komentarza Znak2"/>
    <w:basedOn w:val="TekstkomentarzaZnak3"/>
    <w:link w:val="Tematkomentarza"/>
    <w:uiPriority w:val="99"/>
    <w:semiHidden/>
    <w:rsid w:val="004D0895"/>
    <w:rPr>
      <w:b/>
      <w:bCs/>
      <w:kern w:val="3"/>
      <w:sz w:val="20"/>
      <w:szCs w:val="20"/>
    </w:rPr>
  </w:style>
  <w:style w:type="paragraph" w:customStyle="1" w:styleId="Komentarz">
    <w:name w:val="Komentarz"/>
    <w:basedOn w:val="Standard"/>
    <w:uiPriority w:val="99"/>
    <w:rsid w:val="00AF1BA0"/>
    <w:pPr>
      <w:spacing w:before="60"/>
      <w:jc w:val="both"/>
    </w:pPr>
    <w:rPr>
      <w:rFonts w:ascii="Arial" w:hAnsi="Arial"/>
      <w:i/>
      <w:sz w:val="18"/>
    </w:rPr>
  </w:style>
  <w:style w:type="paragraph" w:customStyle="1" w:styleId="Contents1">
    <w:name w:val="Contents 1"/>
    <w:basedOn w:val="Standard"/>
    <w:uiPriority w:val="99"/>
    <w:rsid w:val="00AF1BA0"/>
    <w:pPr>
      <w:tabs>
        <w:tab w:val="right" w:leader="dot" w:pos="9638"/>
      </w:tabs>
      <w:spacing w:before="60" w:after="120"/>
    </w:pPr>
    <w:rPr>
      <w:rFonts w:ascii="Arial" w:hAnsi="Arial" w:cs="Arial"/>
      <w:b/>
      <w:bCs/>
      <w:iCs/>
      <w:caps/>
      <w:sz w:val="18"/>
      <w:szCs w:val="24"/>
    </w:rPr>
  </w:style>
  <w:style w:type="paragraph" w:customStyle="1" w:styleId="Contents3">
    <w:name w:val="Contents 3"/>
    <w:basedOn w:val="Standard"/>
    <w:uiPriority w:val="99"/>
    <w:rsid w:val="00AF1BA0"/>
    <w:pPr>
      <w:tabs>
        <w:tab w:val="right" w:leader="dot" w:pos="9552"/>
      </w:tabs>
      <w:ind w:left="480"/>
    </w:pPr>
    <w:rPr>
      <w:rFonts w:ascii="Arial" w:hAnsi="Arial" w:cs="Arial"/>
      <w:bCs/>
      <w:i/>
      <w:iCs/>
      <w:sz w:val="18"/>
      <w:szCs w:val="24"/>
    </w:rPr>
  </w:style>
  <w:style w:type="paragraph" w:customStyle="1" w:styleId="Contents4">
    <w:name w:val="Contents 4"/>
    <w:basedOn w:val="Standard"/>
    <w:uiPriority w:val="99"/>
    <w:rsid w:val="00AF1BA0"/>
    <w:pPr>
      <w:tabs>
        <w:tab w:val="right" w:leader="dot" w:pos="9509"/>
      </w:tabs>
      <w:ind w:left="720"/>
    </w:pPr>
    <w:rPr>
      <w:rFonts w:ascii="Arial" w:hAnsi="Arial" w:cs="Arial"/>
      <w:bCs/>
      <w:iCs/>
      <w:sz w:val="18"/>
      <w:szCs w:val="24"/>
    </w:rPr>
  </w:style>
  <w:style w:type="paragraph" w:customStyle="1" w:styleId="Contents5">
    <w:name w:val="Contents 5"/>
    <w:basedOn w:val="Standard"/>
    <w:uiPriority w:val="99"/>
    <w:rsid w:val="00AF1BA0"/>
    <w:pPr>
      <w:tabs>
        <w:tab w:val="right" w:leader="dot" w:pos="9466"/>
      </w:tabs>
      <w:ind w:left="960"/>
    </w:pPr>
    <w:rPr>
      <w:rFonts w:ascii="Arial" w:hAnsi="Arial" w:cs="Arial"/>
      <w:bCs/>
      <w:iCs/>
      <w:sz w:val="18"/>
      <w:szCs w:val="24"/>
    </w:rPr>
  </w:style>
  <w:style w:type="paragraph" w:customStyle="1" w:styleId="Contents6">
    <w:name w:val="Contents 6"/>
    <w:basedOn w:val="Standard"/>
    <w:uiPriority w:val="99"/>
    <w:rsid w:val="00AF1BA0"/>
    <w:pPr>
      <w:tabs>
        <w:tab w:val="right" w:leader="dot" w:pos="9423"/>
      </w:tabs>
      <w:ind w:left="1200"/>
    </w:pPr>
    <w:rPr>
      <w:rFonts w:ascii="Arial" w:hAnsi="Arial" w:cs="Arial"/>
      <w:bCs/>
      <w:iCs/>
      <w:sz w:val="18"/>
      <w:szCs w:val="24"/>
    </w:rPr>
  </w:style>
  <w:style w:type="paragraph" w:customStyle="1" w:styleId="Contents7">
    <w:name w:val="Contents 7"/>
    <w:basedOn w:val="Standard"/>
    <w:uiPriority w:val="99"/>
    <w:rsid w:val="00AF1BA0"/>
    <w:pPr>
      <w:tabs>
        <w:tab w:val="right" w:leader="dot" w:pos="9380"/>
      </w:tabs>
      <w:ind w:left="1440"/>
    </w:pPr>
    <w:rPr>
      <w:rFonts w:ascii="Arial" w:hAnsi="Arial" w:cs="Arial"/>
      <w:bCs/>
      <w:iCs/>
      <w:sz w:val="18"/>
      <w:szCs w:val="24"/>
    </w:rPr>
  </w:style>
  <w:style w:type="paragraph" w:customStyle="1" w:styleId="Contents8">
    <w:name w:val="Contents 8"/>
    <w:basedOn w:val="Standard"/>
    <w:uiPriority w:val="99"/>
    <w:rsid w:val="00AF1BA0"/>
    <w:pPr>
      <w:tabs>
        <w:tab w:val="right" w:leader="dot" w:pos="9337"/>
      </w:tabs>
      <w:ind w:left="1680"/>
    </w:pPr>
    <w:rPr>
      <w:rFonts w:ascii="Arial" w:hAnsi="Arial" w:cs="Arial"/>
      <w:bCs/>
      <w:iCs/>
      <w:sz w:val="18"/>
      <w:szCs w:val="24"/>
    </w:rPr>
  </w:style>
  <w:style w:type="paragraph" w:customStyle="1" w:styleId="Contents9">
    <w:name w:val="Contents 9"/>
    <w:basedOn w:val="Standard"/>
    <w:uiPriority w:val="99"/>
    <w:rsid w:val="00AF1BA0"/>
    <w:pPr>
      <w:tabs>
        <w:tab w:val="right" w:leader="dot" w:pos="9294"/>
      </w:tabs>
      <w:ind w:left="1920"/>
    </w:pPr>
    <w:rPr>
      <w:rFonts w:ascii="Arial" w:hAnsi="Arial" w:cs="Arial"/>
      <w:bCs/>
      <w:iCs/>
      <w:sz w:val="18"/>
      <w:szCs w:val="24"/>
    </w:rPr>
  </w:style>
  <w:style w:type="paragraph" w:customStyle="1" w:styleId="Lista41">
    <w:name w:val="Lista 41"/>
    <w:basedOn w:val="Standard"/>
    <w:uiPriority w:val="99"/>
    <w:rsid w:val="00AF1BA0"/>
    <w:pPr>
      <w:spacing w:before="60"/>
      <w:ind w:left="1132" w:hanging="283"/>
      <w:jc w:val="both"/>
    </w:pPr>
    <w:rPr>
      <w:rFonts w:ascii="Arial" w:hAnsi="Arial" w:cs="Arial"/>
      <w:bCs/>
      <w:iCs/>
      <w:sz w:val="18"/>
      <w:szCs w:val="24"/>
    </w:rPr>
  </w:style>
  <w:style w:type="paragraph" w:customStyle="1" w:styleId="Lista-kontynuacja1">
    <w:name w:val="Lista - kontynuacja1"/>
    <w:basedOn w:val="Standard"/>
    <w:uiPriority w:val="99"/>
    <w:rsid w:val="00AF1BA0"/>
    <w:pPr>
      <w:spacing w:before="60" w:after="120"/>
      <w:ind w:left="283"/>
      <w:jc w:val="both"/>
    </w:pPr>
    <w:rPr>
      <w:rFonts w:ascii="Arial" w:hAnsi="Arial" w:cs="Arial"/>
      <w:bCs/>
      <w:iCs/>
      <w:sz w:val="18"/>
      <w:szCs w:val="24"/>
    </w:rPr>
  </w:style>
  <w:style w:type="paragraph" w:customStyle="1" w:styleId="Tekstpodstawowy22">
    <w:name w:val="Tekst podstawowy 22"/>
    <w:basedOn w:val="Standard"/>
    <w:uiPriority w:val="99"/>
    <w:rsid w:val="00AF1BA0"/>
    <w:pPr>
      <w:jc w:val="both"/>
    </w:pPr>
    <w:rPr>
      <w:rFonts w:ascii="Arial" w:hAnsi="Arial" w:cs="Arial"/>
      <w:b/>
      <w:bCs/>
      <w:iCs/>
      <w:sz w:val="28"/>
      <w:szCs w:val="24"/>
    </w:rPr>
  </w:style>
  <w:style w:type="paragraph" w:customStyle="1" w:styleId="Tekstpodstawowy31">
    <w:name w:val="Tekst podstawowy 31"/>
    <w:basedOn w:val="Standard"/>
    <w:uiPriority w:val="99"/>
    <w:rsid w:val="00AF1BA0"/>
    <w:pPr>
      <w:jc w:val="both"/>
    </w:pPr>
    <w:rPr>
      <w:rFonts w:ascii="Arial" w:hAnsi="Arial" w:cs="Arial"/>
      <w:b/>
      <w:bCs/>
      <w:iCs/>
      <w:sz w:val="28"/>
      <w:szCs w:val="24"/>
    </w:rPr>
  </w:style>
  <w:style w:type="paragraph" w:customStyle="1" w:styleId="a">
    <w:name w:val="Ś"/>
    <w:basedOn w:val="Stopka"/>
    <w:uiPriority w:val="99"/>
    <w:rsid w:val="00AF1BA0"/>
    <w:pPr>
      <w:tabs>
        <w:tab w:val="clear" w:pos="4536"/>
        <w:tab w:val="clear" w:pos="9072"/>
      </w:tabs>
      <w:spacing w:before="40" w:after="200"/>
      <w:jc w:val="right"/>
    </w:pPr>
    <w:rPr>
      <w:rFonts w:ascii="Arial" w:hAnsi="Arial" w:cs="Arial"/>
      <w:bCs/>
      <w:i/>
      <w:iCs/>
      <w:sz w:val="16"/>
      <w:szCs w:val="16"/>
    </w:rPr>
  </w:style>
  <w:style w:type="paragraph" w:customStyle="1" w:styleId="tytu">
    <w:name w:val="tytuł"/>
    <w:uiPriority w:val="99"/>
    <w:rsid w:val="00AF1BA0"/>
    <w:pPr>
      <w:suppressAutoHyphens/>
      <w:autoSpaceDN w:val="0"/>
      <w:spacing w:line="360" w:lineRule="atLeast"/>
      <w:jc w:val="center"/>
      <w:textAlignment w:val="baseline"/>
    </w:pPr>
    <w:rPr>
      <w:rFonts w:ascii="TimesEE" w:hAnsi="TimesEE" w:cs="TimesEE"/>
      <w:b/>
      <w:color w:val="000000"/>
      <w:kern w:val="3"/>
      <w:sz w:val="24"/>
      <w:szCs w:val="20"/>
      <w:lang w:eastAsia="ar-SA"/>
    </w:rPr>
  </w:style>
  <w:style w:type="paragraph" w:customStyle="1" w:styleId="StylNagwek1Po0pt">
    <w:name w:val="Styl Nagłówek 1 + Po:  0 pt"/>
    <w:basedOn w:val="Nagwek1"/>
    <w:uiPriority w:val="99"/>
    <w:rsid w:val="00AF1BA0"/>
    <w:pPr>
      <w:tabs>
        <w:tab w:val="clear" w:pos="757"/>
        <w:tab w:val="clear" w:pos="927"/>
        <w:tab w:val="clear" w:pos="1117"/>
        <w:tab w:val="clear" w:pos="1154"/>
        <w:tab w:val="clear" w:pos="2136"/>
      </w:tabs>
      <w:spacing w:before="600" w:after="0"/>
      <w:ind w:left="397"/>
    </w:pPr>
    <w:rPr>
      <w:rFonts w:ascii="Arial" w:hAnsi="Arial" w:cs="Times New Roman"/>
      <w:iCs w:val="0"/>
      <w:sz w:val="20"/>
      <w:szCs w:val="20"/>
    </w:rPr>
  </w:style>
  <w:style w:type="paragraph" w:customStyle="1" w:styleId="Nagwek2Pogrubienie">
    <w:name w:val="Nagłówek 2 + Pogrubienie"/>
    <w:basedOn w:val="Nagwek2"/>
    <w:uiPriority w:val="99"/>
    <w:rsid w:val="00AF1BA0"/>
    <w:pPr>
      <w:tabs>
        <w:tab w:val="clear" w:pos="747"/>
        <w:tab w:val="clear" w:pos="927"/>
        <w:tab w:val="clear" w:pos="974"/>
        <w:tab w:val="clear" w:pos="1620"/>
        <w:tab w:val="clear" w:pos="2676"/>
      </w:tabs>
      <w:spacing w:before="120"/>
      <w:ind w:left="1440"/>
    </w:pPr>
    <w:rPr>
      <w:rFonts w:ascii="Arial" w:hAnsi="Arial" w:cs="Times New Roman"/>
      <w:b w:val="0"/>
      <w:bCs/>
      <w:sz w:val="18"/>
    </w:rPr>
  </w:style>
  <w:style w:type="paragraph" w:customStyle="1" w:styleId="Mylnik">
    <w:name w:val="Myślnik"/>
    <w:basedOn w:val="Standard"/>
    <w:uiPriority w:val="99"/>
    <w:rsid w:val="00AF1BA0"/>
    <w:pPr>
      <w:jc w:val="both"/>
    </w:pPr>
    <w:rPr>
      <w:rFonts w:ascii="Arial" w:hAnsi="Arial" w:cs="Arial"/>
      <w:bCs/>
      <w:iCs/>
      <w:sz w:val="18"/>
      <w:szCs w:val="24"/>
    </w:rPr>
  </w:style>
  <w:style w:type="paragraph" w:customStyle="1" w:styleId="Mylnik1">
    <w:name w:val="Myślnik 1"/>
    <w:basedOn w:val="Mylnik"/>
    <w:uiPriority w:val="99"/>
    <w:rsid w:val="00AF1BA0"/>
    <w:pPr>
      <w:spacing w:before="120"/>
    </w:pPr>
  </w:style>
  <w:style w:type="paragraph" w:customStyle="1" w:styleId="StylZlewej0cmWysunicie2cmInterliniaConajmniej1">
    <w:name w:val="Styl Z lewej:  0 cm Wysunięcie:  2 cm Interlinia:  Co najmniej 1..."/>
    <w:basedOn w:val="Standard"/>
    <w:uiPriority w:val="99"/>
    <w:rsid w:val="00AF1BA0"/>
    <w:pPr>
      <w:spacing w:before="60"/>
      <w:jc w:val="both"/>
    </w:pPr>
    <w:rPr>
      <w:rFonts w:ascii="Arial" w:hAnsi="Arial" w:cs="Arial"/>
      <w:bCs/>
      <w:iCs/>
      <w:sz w:val="18"/>
      <w:szCs w:val="24"/>
    </w:rPr>
  </w:style>
  <w:style w:type="paragraph" w:customStyle="1" w:styleId="StylStylZlewej0cmWysunicie2cmInterliniaConajmnie">
    <w:name w:val="Styl Styl Z lewej:  0 cm Wysunięcie:  2 cm Interlinia:  Co najmnie..."/>
    <w:basedOn w:val="StylZlewej0cmWysunicie2cmInterliniaConajmniej1"/>
    <w:uiPriority w:val="99"/>
    <w:rsid w:val="00AF1BA0"/>
    <w:pPr>
      <w:ind w:firstLine="851"/>
    </w:pPr>
    <w:rPr>
      <w:b/>
      <w:bCs w:val="0"/>
    </w:rPr>
  </w:style>
  <w:style w:type="paragraph" w:customStyle="1" w:styleId="Normalny12">
    <w:name w:val="Normalny 12"/>
    <w:basedOn w:val="Standard"/>
    <w:uiPriority w:val="99"/>
    <w:rsid w:val="00AF1BA0"/>
    <w:pPr>
      <w:tabs>
        <w:tab w:val="left" w:pos="3"/>
        <w:tab w:val="left" w:pos="147"/>
        <w:tab w:val="left" w:pos="291"/>
        <w:tab w:val="left" w:pos="723"/>
        <w:tab w:val="left" w:pos="867"/>
        <w:tab w:val="left" w:pos="1011"/>
      </w:tabs>
      <w:spacing w:before="240"/>
      <w:jc w:val="both"/>
    </w:pPr>
    <w:rPr>
      <w:rFonts w:ascii="Arial" w:hAnsi="Arial" w:cs="Arial"/>
      <w:b/>
      <w:sz w:val="24"/>
      <w:szCs w:val="20"/>
    </w:rPr>
  </w:style>
  <w:style w:type="paragraph" w:customStyle="1" w:styleId="Poprawka1">
    <w:name w:val="Poprawka1"/>
    <w:basedOn w:val="Standard"/>
    <w:uiPriority w:val="99"/>
    <w:rsid w:val="00AF1BA0"/>
    <w:pPr>
      <w:tabs>
        <w:tab w:val="left" w:pos="1732"/>
      </w:tabs>
      <w:spacing w:before="240"/>
      <w:ind w:left="1009" w:hanging="1009"/>
      <w:jc w:val="both"/>
    </w:pPr>
    <w:rPr>
      <w:rFonts w:ascii="Arial" w:hAnsi="Arial" w:cs="Arial"/>
      <w:bCs/>
      <w:iCs/>
      <w:sz w:val="18"/>
      <w:szCs w:val="24"/>
    </w:rPr>
  </w:style>
  <w:style w:type="paragraph" w:customStyle="1" w:styleId="StylDolewejInterlinia15wiersza">
    <w:name w:val="Styl Do lewej Interlinia:  15 wiersza"/>
    <w:basedOn w:val="Standard"/>
    <w:uiPriority w:val="99"/>
    <w:rsid w:val="00AF1BA0"/>
    <w:pPr>
      <w:spacing w:line="360" w:lineRule="auto"/>
    </w:pPr>
    <w:rPr>
      <w:rFonts w:ascii="Arial" w:hAnsi="Arial" w:cs="Arial"/>
      <w:bCs/>
      <w:iCs/>
      <w:sz w:val="18"/>
      <w:szCs w:val="24"/>
    </w:rPr>
  </w:style>
  <w:style w:type="paragraph" w:customStyle="1" w:styleId="normal0">
    <w:name w:val="normal 0"/>
    <w:basedOn w:val="Standard"/>
    <w:uiPriority w:val="99"/>
    <w:rsid w:val="00AF1BA0"/>
    <w:pPr>
      <w:jc w:val="both"/>
    </w:pPr>
    <w:rPr>
      <w:rFonts w:ascii="Arial" w:hAnsi="Arial" w:cs="Arial"/>
      <w:bCs/>
      <w:iCs/>
      <w:sz w:val="18"/>
      <w:szCs w:val="24"/>
    </w:rPr>
  </w:style>
  <w:style w:type="paragraph" w:customStyle="1" w:styleId="StylNormalny1210ptNiePogrubienie">
    <w:name w:val="Styl Normalny 12 + 10 pt Nie Pogrubienie"/>
    <w:basedOn w:val="Normalny12"/>
    <w:uiPriority w:val="99"/>
    <w:rsid w:val="00AF1BA0"/>
    <w:pPr>
      <w:tabs>
        <w:tab w:val="clear" w:pos="3"/>
        <w:tab w:val="clear" w:pos="147"/>
        <w:tab w:val="clear" w:pos="291"/>
        <w:tab w:val="clear" w:pos="723"/>
        <w:tab w:val="clear" w:pos="867"/>
        <w:tab w:val="clear" w:pos="1011"/>
        <w:tab w:val="left" w:pos="1985"/>
      </w:tabs>
    </w:pPr>
    <w:rPr>
      <w:rFonts w:ascii="Calibri" w:hAnsi="Calibri" w:cs="Calibri"/>
    </w:rPr>
  </w:style>
  <w:style w:type="paragraph" w:customStyle="1" w:styleId="tekstost0">
    <w:name w:val="tekstost"/>
    <w:basedOn w:val="Standard"/>
    <w:uiPriority w:val="99"/>
    <w:rsid w:val="00AF1BA0"/>
    <w:pPr>
      <w:spacing w:before="280" w:after="280"/>
    </w:pPr>
    <w:rPr>
      <w:rFonts w:ascii="Arial" w:hAnsi="Arial" w:cs="Arial"/>
      <w:sz w:val="24"/>
      <w:szCs w:val="24"/>
    </w:rPr>
  </w:style>
  <w:style w:type="paragraph" w:customStyle="1" w:styleId="normalny30">
    <w:name w:val="normalny3"/>
    <w:basedOn w:val="Standard"/>
    <w:uiPriority w:val="99"/>
    <w:rsid w:val="00AF1BA0"/>
    <w:pPr>
      <w:spacing w:before="280" w:after="280"/>
    </w:pPr>
    <w:rPr>
      <w:rFonts w:ascii="Arial" w:hAnsi="Arial" w:cs="Arial"/>
      <w:sz w:val="24"/>
      <w:szCs w:val="24"/>
    </w:rPr>
  </w:style>
  <w:style w:type="paragraph" w:customStyle="1" w:styleId="tekst1">
    <w:name w:val="tekst1"/>
    <w:uiPriority w:val="99"/>
    <w:rsid w:val="00AF1BA0"/>
    <w:pPr>
      <w:suppressAutoHyphens/>
      <w:autoSpaceDN w:val="0"/>
      <w:spacing w:after="120"/>
      <w:ind w:left="425"/>
      <w:jc w:val="both"/>
      <w:textAlignment w:val="baseline"/>
    </w:pPr>
    <w:rPr>
      <w:kern w:val="3"/>
      <w:sz w:val="20"/>
      <w:szCs w:val="20"/>
      <w:lang w:eastAsia="ar-SA"/>
    </w:rPr>
  </w:style>
  <w:style w:type="paragraph" w:customStyle="1" w:styleId="standardowytekst0">
    <w:name w:val="standardowytekst"/>
    <w:basedOn w:val="Standard"/>
    <w:uiPriority w:val="99"/>
    <w:rsid w:val="00AF1BA0"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Bullet1points">
    <w:name w:val="Bullet 1 points"/>
    <w:basedOn w:val="Standard"/>
    <w:uiPriority w:val="99"/>
    <w:rsid w:val="00AF1BA0"/>
    <w:pPr>
      <w:tabs>
        <w:tab w:val="left" w:pos="720"/>
        <w:tab w:val="left" w:pos="1117"/>
        <w:tab w:val="left" w:pos="1287"/>
        <w:tab w:val="left" w:pos="1457"/>
      </w:tabs>
      <w:spacing w:before="60" w:after="60"/>
      <w:ind w:left="720" w:hanging="36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Tekstpodstawowyzwciciem1">
    <w:name w:val="Tekst podstawowy z wcięciem1"/>
    <w:basedOn w:val="Textbody"/>
    <w:uiPriority w:val="99"/>
    <w:rsid w:val="00AF1BA0"/>
    <w:pPr>
      <w:tabs>
        <w:tab w:val="clear" w:pos="397"/>
        <w:tab w:val="clear" w:pos="567"/>
        <w:tab w:val="clear" w:pos="794"/>
      </w:tabs>
      <w:spacing w:before="60"/>
      <w:ind w:firstLine="210"/>
    </w:pPr>
    <w:rPr>
      <w:rFonts w:ascii="Arial" w:hAnsi="Arial"/>
      <w:sz w:val="18"/>
    </w:rPr>
  </w:style>
  <w:style w:type="paragraph" w:customStyle="1" w:styleId="Akapitzlist2">
    <w:name w:val="Akapit z listą2"/>
    <w:basedOn w:val="Standard"/>
    <w:uiPriority w:val="99"/>
    <w:rsid w:val="00AF1BA0"/>
    <w:pPr>
      <w:ind w:left="720"/>
    </w:pPr>
  </w:style>
  <w:style w:type="paragraph" w:customStyle="1" w:styleId="NoteLevel1">
    <w:name w:val="Note Level 1"/>
    <w:basedOn w:val="Standard"/>
    <w:uiPriority w:val="99"/>
    <w:rsid w:val="00AF1BA0"/>
    <w:pPr>
      <w:keepNext/>
      <w:tabs>
        <w:tab w:val="left" w:pos="864"/>
      </w:tabs>
      <w:ind w:left="432" w:hanging="432"/>
    </w:pPr>
    <w:rPr>
      <w:rFonts w:ascii="Verdana" w:eastAsia="MS Gothic" w:hAnsi="Verdana" w:cs="Verdana"/>
      <w:sz w:val="24"/>
      <w:szCs w:val="24"/>
      <w:lang w:val="cs-CZ"/>
    </w:rPr>
  </w:style>
  <w:style w:type="paragraph" w:customStyle="1" w:styleId="NoteLevel2">
    <w:name w:val="Note Level 2"/>
    <w:basedOn w:val="Standard"/>
    <w:uiPriority w:val="99"/>
    <w:rsid w:val="00AF1BA0"/>
    <w:pPr>
      <w:keepNext/>
      <w:tabs>
        <w:tab w:val="left" w:pos="864"/>
      </w:tabs>
      <w:ind w:left="432" w:hanging="432"/>
    </w:pPr>
    <w:rPr>
      <w:rFonts w:ascii="Verdana" w:eastAsia="MS Gothic" w:hAnsi="Verdana" w:cs="Verdana"/>
      <w:sz w:val="24"/>
      <w:szCs w:val="24"/>
      <w:lang w:val="cs-CZ"/>
    </w:rPr>
  </w:style>
  <w:style w:type="paragraph" w:customStyle="1" w:styleId="NoteLevel3">
    <w:name w:val="Note Level 3"/>
    <w:basedOn w:val="Standard"/>
    <w:uiPriority w:val="99"/>
    <w:rsid w:val="00AF1BA0"/>
    <w:pPr>
      <w:keepNext/>
      <w:tabs>
        <w:tab w:val="left" w:pos="864"/>
      </w:tabs>
      <w:ind w:left="432" w:hanging="432"/>
    </w:pPr>
    <w:rPr>
      <w:rFonts w:ascii="Verdana" w:eastAsia="MS Gothic" w:hAnsi="Verdana" w:cs="Verdana"/>
      <w:sz w:val="24"/>
      <w:szCs w:val="24"/>
      <w:lang w:val="cs-CZ"/>
    </w:rPr>
  </w:style>
  <w:style w:type="paragraph" w:customStyle="1" w:styleId="NoteLevel4">
    <w:name w:val="Note Level 4"/>
    <w:basedOn w:val="Standard"/>
    <w:uiPriority w:val="99"/>
    <w:rsid w:val="00AF1BA0"/>
    <w:pPr>
      <w:keepNext/>
      <w:tabs>
        <w:tab w:val="left" w:pos="864"/>
      </w:tabs>
      <w:ind w:left="432" w:hanging="432"/>
    </w:pPr>
    <w:rPr>
      <w:rFonts w:ascii="Verdana" w:eastAsia="MS Gothic" w:hAnsi="Verdana" w:cs="Verdana"/>
      <w:sz w:val="24"/>
      <w:szCs w:val="24"/>
      <w:lang w:val="cs-CZ"/>
    </w:rPr>
  </w:style>
  <w:style w:type="paragraph" w:customStyle="1" w:styleId="NoteLevel5">
    <w:name w:val="Note Level 5"/>
    <w:basedOn w:val="Standard"/>
    <w:uiPriority w:val="99"/>
    <w:rsid w:val="00AF1BA0"/>
    <w:pPr>
      <w:keepNext/>
      <w:tabs>
        <w:tab w:val="left" w:pos="864"/>
      </w:tabs>
      <w:ind w:left="432" w:hanging="432"/>
    </w:pPr>
    <w:rPr>
      <w:rFonts w:ascii="Verdana" w:eastAsia="MS Gothic" w:hAnsi="Verdana" w:cs="Verdana"/>
      <w:sz w:val="24"/>
      <w:szCs w:val="24"/>
      <w:lang w:val="cs-CZ"/>
    </w:rPr>
  </w:style>
  <w:style w:type="paragraph" w:customStyle="1" w:styleId="NoteLevel6">
    <w:name w:val="Note Level 6"/>
    <w:basedOn w:val="Standard"/>
    <w:uiPriority w:val="99"/>
    <w:rsid w:val="00AF1BA0"/>
    <w:pPr>
      <w:keepNext/>
      <w:tabs>
        <w:tab w:val="left" w:pos="864"/>
      </w:tabs>
      <w:ind w:left="432" w:hanging="432"/>
    </w:pPr>
    <w:rPr>
      <w:rFonts w:ascii="Verdana" w:eastAsia="MS Gothic" w:hAnsi="Verdana" w:cs="Verdana"/>
      <w:sz w:val="24"/>
      <w:szCs w:val="24"/>
      <w:lang w:val="cs-CZ"/>
    </w:rPr>
  </w:style>
  <w:style w:type="paragraph" w:customStyle="1" w:styleId="NoteLevel7">
    <w:name w:val="Note Level 7"/>
    <w:basedOn w:val="Standard"/>
    <w:uiPriority w:val="99"/>
    <w:rsid w:val="00AF1BA0"/>
    <w:pPr>
      <w:keepNext/>
      <w:tabs>
        <w:tab w:val="left" w:pos="864"/>
      </w:tabs>
      <w:ind w:left="432" w:hanging="432"/>
    </w:pPr>
    <w:rPr>
      <w:rFonts w:ascii="Verdana" w:eastAsia="MS Gothic" w:hAnsi="Verdana" w:cs="Verdana"/>
      <w:sz w:val="24"/>
      <w:szCs w:val="24"/>
      <w:lang w:val="cs-CZ"/>
    </w:rPr>
  </w:style>
  <w:style w:type="paragraph" w:customStyle="1" w:styleId="NoteLevel8">
    <w:name w:val="Note Level 8"/>
    <w:basedOn w:val="Standard"/>
    <w:uiPriority w:val="99"/>
    <w:rsid w:val="00AF1BA0"/>
    <w:pPr>
      <w:keepNext/>
      <w:tabs>
        <w:tab w:val="left" w:pos="864"/>
      </w:tabs>
      <w:ind w:left="432" w:hanging="432"/>
    </w:pPr>
    <w:rPr>
      <w:rFonts w:ascii="Verdana" w:eastAsia="MS Gothic" w:hAnsi="Verdana" w:cs="Verdana"/>
      <w:sz w:val="24"/>
      <w:szCs w:val="24"/>
      <w:lang w:val="cs-CZ"/>
    </w:rPr>
  </w:style>
  <w:style w:type="paragraph" w:customStyle="1" w:styleId="NoteLevel9">
    <w:name w:val="Note Level 9"/>
    <w:basedOn w:val="Standard"/>
    <w:uiPriority w:val="99"/>
    <w:rsid w:val="00AF1BA0"/>
    <w:pPr>
      <w:keepNext/>
      <w:tabs>
        <w:tab w:val="left" w:pos="864"/>
      </w:tabs>
      <w:ind w:left="432" w:hanging="432"/>
    </w:pPr>
    <w:rPr>
      <w:rFonts w:ascii="Verdana" w:eastAsia="MS Gothic" w:hAnsi="Verdana" w:cs="Verdana"/>
      <w:sz w:val="24"/>
      <w:szCs w:val="24"/>
      <w:lang w:val="cs-CZ"/>
    </w:rPr>
  </w:style>
  <w:style w:type="paragraph" w:customStyle="1" w:styleId="C289308D74E2492DA70DEFAE9D5EDFC8">
    <w:name w:val="C289308D74E2492DA70DEFAE9D5EDFC8"/>
    <w:uiPriority w:val="99"/>
    <w:rsid w:val="00AF1BA0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lang w:eastAsia="ar-SA"/>
    </w:rPr>
  </w:style>
  <w:style w:type="paragraph" w:customStyle="1" w:styleId="TableContents">
    <w:name w:val="Table Contents"/>
    <w:basedOn w:val="Standard"/>
    <w:uiPriority w:val="99"/>
    <w:rsid w:val="00AF1BA0"/>
    <w:pPr>
      <w:suppressLineNumbers/>
    </w:pPr>
  </w:style>
  <w:style w:type="paragraph" w:customStyle="1" w:styleId="TableHeading">
    <w:name w:val="Table Heading"/>
    <w:basedOn w:val="TableContents"/>
    <w:uiPriority w:val="99"/>
    <w:rsid w:val="00AF1BA0"/>
    <w:pPr>
      <w:jc w:val="center"/>
    </w:pPr>
    <w:rPr>
      <w:b/>
      <w:bCs/>
    </w:rPr>
  </w:style>
  <w:style w:type="paragraph" w:styleId="Akapitzlist">
    <w:name w:val="List Paragraph"/>
    <w:aliases w:val="Akapit z numeracją"/>
    <w:basedOn w:val="Standard"/>
    <w:uiPriority w:val="34"/>
    <w:qFormat/>
    <w:rsid w:val="00AF1BA0"/>
    <w:pPr>
      <w:suppressAutoHyphens w:val="0"/>
      <w:ind w:left="720"/>
    </w:pPr>
    <w:rPr>
      <w:rFonts w:cs="Times New Roman"/>
      <w:lang w:eastAsia="en-US"/>
    </w:rPr>
  </w:style>
  <w:style w:type="character" w:customStyle="1" w:styleId="Nagwek1Znak2">
    <w:name w:val="Nagłówek 1 Znak2"/>
    <w:basedOn w:val="Domylnaczcionkaakapitu"/>
    <w:uiPriority w:val="99"/>
    <w:rsid w:val="00AF1BA0"/>
    <w:rPr>
      <w:rFonts w:ascii="Cambria" w:hAnsi="Cambria" w:cs="Times New Roman"/>
      <w:b/>
      <w:kern w:val="3"/>
      <w:sz w:val="32"/>
    </w:rPr>
  </w:style>
  <w:style w:type="character" w:customStyle="1" w:styleId="Nagwek2Znak2">
    <w:name w:val="Nagłówek 2 Znak2"/>
    <w:basedOn w:val="Domylnaczcionkaakapitu"/>
    <w:uiPriority w:val="99"/>
    <w:rsid w:val="00AF1BA0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gwek3Znak2">
    <w:name w:val="Nagłówek 3 Znak2"/>
    <w:basedOn w:val="Domylnaczcionkaakapitu"/>
    <w:uiPriority w:val="99"/>
    <w:rsid w:val="00AF1BA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Nagwek4Znak1">
    <w:name w:val="Nagłówek 4 Znak1"/>
    <w:basedOn w:val="Domylnaczcionkaakapitu"/>
    <w:uiPriority w:val="99"/>
    <w:rsid w:val="00AF1BA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Nagwek5Znak1">
    <w:name w:val="Nagłówek 5 Znak1"/>
    <w:basedOn w:val="Domylnaczcionkaakapitu"/>
    <w:uiPriority w:val="99"/>
    <w:rsid w:val="00AF1BA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Nagwek6Znak1">
    <w:name w:val="Nagłówek 6 Znak1"/>
    <w:basedOn w:val="Domylnaczcionkaakapitu"/>
    <w:uiPriority w:val="99"/>
    <w:rsid w:val="00AF1BA0"/>
    <w:rPr>
      <w:rFonts w:ascii="Calibri" w:hAnsi="Calibri" w:cs="Times New Roman"/>
      <w:b/>
      <w:bCs/>
      <w:lang w:eastAsia="ar-SA" w:bidi="ar-SA"/>
    </w:rPr>
  </w:style>
  <w:style w:type="character" w:customStyle="1" w:styleId="Nagwek7Znak1">
    <w:name w:val="Nagłówek 7 Znak1"/>
    <w:basedOn w:val="Domylnaczcionkaakapitu"/>
    <w:uiPriority w:val="99"/>
    <w:rsid w:val="00AF1BA0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Nagwek8Znak1">
    <w:name w:val="Nagłówek 8 Znak1"/>
    <w:basedOn w:val="Domylnaczcionkaakapitu"/>
    <w:uiPriority w:val="99"/>
    <w:rsid w:val="00AF1BA0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Nagwek9Znak1">
    <w:name w:val="Nagłówek 9 Znak1"/>
    <w:basedOn w:val="Domylnaczcionkaakapitu"/>
    <w:uiPriority w:val="99"/>
    <w:rsid w:val="00AF1BA0"/>
    <w:rPr>
      <w:rFonts w:ascii="Cambria" w:hAnsi="Cambria" w:cs="Times New Roman"/>
      <w:lang w:eastAsia="ar-SA" w:bidi="ar-SA"/>
    </w:rPr>
  </w:style>
  <w:style w:type="character" w:customStyle="1" w:styleId="NagwekZnak1">
    <w:name w:val="Nagłówek Znak1"/>
    <w:basedOn w:val="Domylnaczcionkaakapitu"/>
    <w:uiPriority w:val="99"/>
    <w:rsid w:val="00AF1BA0"/>
    <w:rPr>
      <w:rFonts w:cs="Times New Roman"/>
      <w:sz w:val="24"/>
    </w:rPr>
  </w:style>
  <w:style w:type="character" w:customStyle="1" w:styleId="StopkaZnak1">
    <w:name w:val="Stopka Znak1"/>
    <w:basedOn w:val="Domylnaczcionkaakapitu"/>
    <w:uiPriority w:val="99"/>
    <w:rsid w:val="00AF1BA0"/>
    <w:rPr>
      <w:rFonts w:cs="Times New Roman"/>
      <w:sz w:val="24"/>
    </w:rPr>
  </w:style>
  <w:style w:type="character" w:customStyle="1" w:styleId="WW8Num1z0">
    <w:name w:val="WW8Num1z0"/>
    <w:uiPriority w:val="99"/>
    <w:rsid w:val="00AF1BA0"/>
    <w:rPr>
      <w:rFonts w:ascii="Symbol" w:hAnsi="Symbol"/>
    </w:rPr>
  </w:style>
  <w:style w:type="character" w:customStyle="1" w:styleId="WW8Num1z1">
    <w:name w:val="WW8Num1z1"/>
    <w:uiPriority w:val="99"/>
    <w:rsid w:val="00AF1BA0"/>
  </w:style>
  <w:style w:type="character" w:customStyle="1" w:styleId="WW8Num1z2">
    <w:name w:val="WW8Num1z2"/>
    <w:uiPriority w:val="99"/>
    <w:rsid w:val="00AF1BA0"/>
    <w:rPr>
      <w:rFonts w:ascii="Courier New" w:hAnsi="Courier New"/>
    </w:rPr>
  </w:style>
  <w:style w:type="character" w:customStyle="1" w:styleId="WW8Num1z3">
    <w:name w:val="WW8Num1z3"/>
    <w:uiPriority w:val="99"/>
    <w:rsid w:val="00AF1BA0"/>
    <w:rPr>
      <w:rFonts w:ascii="Wingdings" w:hAnsi="Wingdings"/>
    </w:rPr>
  </w:style>
  <w:style w:type="character" w:customStyle="1" w:styleId="WW8Num1z4">
    <w:name w:val="WW8Num1z4"/>
    <w:uiPriority w:val="99"/>
    <w:rsid w:val="00AF1BA0"/>
    <w:rPr>
      <w:b/>
    </w:rPr>
  </w:style>
  <w:style w:type="character" w:customStyle="1" w:styleId="WW8Num1z5">
    <w:name w:val="WW8Num1z5"/>
    <w:rsid w:val="00AF1BA0"/>
  </w:style>
  <w:style w:type="character" w:customStyle="1" w:styleId="WW8Num2z0">
    <w:name w:val="WW8Num2z0"/>
    <w:uiPriority w:val="99"/>
    <w:rsid w:val="00AF1BA0"/>
    <w:rPr>
      <w:b/>
    </w:rPr>
  </w:style>
  <w:style w:type="character" w:customStyle="1" w:styleId="WW8Num2z2">
    <w:name w:val="WW8Num2z2"/>
    <w:uiPriority w:val="99"/>
    <w:rsid w:val="00AF1BA0"/>
    <w:rPr>
      <w:rFonts w:ascii="Courier New" w:hAnsi="Courier New"/>
    </w:rPr>
  </w:style>
  <w:style w:type="character" w:customStyle="1" w:styleId="WW8Num2z3">
    <w:name w:val="WW8Num2z3"/>
    <w:uiPriority w:val="99"/>
    <w:rsid w:val="00AF1BA0"/>
    <w:rPr>
      <w:rFonts w:ascii="Wingdings" w:hAnsi="Wingdings"/>
    </w:rPr>
  </w:style>
  <w:style w:type="character" w:customStyle="1" w:styleId="WW8Num3z0">
    <w:name w:val="WW8Num3z0"/>
    <w:uiPriority w:val="99"/>
    <w:rsid w:val="00AF1BA0"/>
    <w:rPr>
      <w:rFonts w:ascii="Times New Roman" w:hAnsi="Times New Roman"/>
      <w:b/>
      <w:sz w:val="24"/>
    </w:rPr>
  </w:style>
  <w:style w:type="character" w:customStyle="1" w:styleId="WW8Num4z0">
    <w:name w:val="WW8Num4z0"/>
    <w:uiPriority w:val="99"/>
    <w:rsid w:val="00AF1BA0"/>
    <w:rPr>
      <w:rFonts w:ascii="Symbol" w:hAnsi="Symbol"/>
      <w:sz w:val="18"/>
    </w:rPr>
  </w:style>
  <w:style w:type="character" w:customStyle="1" w:styleId="WW8Num5z0">
    <w:name w:val="WW8Num5z0"/>
    <w:uiPriority w:val="99"/>
    <w:rsid w:val="00AF1BA0"/>
  </w:style>
  <w:style w:type="character" w:customStyle="1" w:styleId="WW8Num5z1">
    <w:name w:val="WW8Num5z1"/>
    <w:uiPriority w:val="99"/>
    <w:rsid w:val="00AF1BA0"/>
    <w:rPr>
      <w:b/>
    </w:rPr>
  </w:style>
  <w:style w:type="character" w:customStyle="1" w:styleId="WW8Num6z0">
    <w:name w:val="WW8Num6z0"/>
    <w:uiPriority w:val="99"/>
    <w:rsid w:val="00AF1BA0"/>
    <w:rPr>
      <w:rFonts w:ascii="Verdana" w:hAnsi="Verdana"/>
      <w:sz w:val="20"/>
    </w:rPr>
  </w:style>
  <w:style w:type="character" w:customStyle="1" w:styleId="WW8Num7z0">
    <w:name w:val="WW8Num7z0"/>
    <w:uiPriority w:val="99"/>
    <w:rsid w:val="00AF1BA0"/>
    <w:rPr>
      <w:rFonts w:ascii="Symbol" w:hAnsi="Symbol"/>
    </w:rPr>
  </w:style>
  <w:style w:type="character" w:customStyle="1" w:styleId="WW8Num8z0">
    <w:name w:val="WW8Num8z0"/>
    <w:uiPriority w:val="99"/>
    <w:rsid w:val="00AF1BA0"/>
    <w:rPr>
      <w:rFonts w:ascii="Symbol" w:hAnsi="Symbol"/>
    </w:rPr>
  </w:style>
  <w:style w:type="character" w:customStyle="1" w:styleId="WW8Num9z0">
    <w:name w:val="WW8Num9z0"/>
    <w:uiPriority w:val="99"/>
    <w:rsid w:val="00AF1BA0"/>
    <w:rPr>
      <w:rFonts w:ascii="Symbol" w:hAnsi="Symbol"/>
    </w:rPr>
  </w:style>
  <w:style w:type="character" w:customStyle="1" w:styleId="WW8Num10z0">
    <w:name w:val="WW8Num10z0"/>
    <w:uiPriority w:val="99"/>
    <w:rsid w:val="00AF1BA0"/>
    <w:rPr>
      <w:rFonts w:ascii="Symbol" w:hAnsi="Symbol"/>
      <w:sz w:val="24"/>
    </w:rPr>
  </w:style>
  <w:style w:type="character" w:customStyle="1" w:styleId="WW8Num11z0">
    <w:name w:val="WW8Num11z0"/>
    <w:uiPriority w:val="99"/>
    <w:rsid w:val="00AF1BA0"/>
    <w:rPr>
      <w:rFonts w:ascii="Wingdings" w:hAnsi="Wingdings"/>
      <w:sz w:val="24"/>
    </w:rPr>
  </w:style>
  <w:style w:type="character" w:customStyle="1" w:styleId="WW8Num12z0">
    <w:name w:val="WW8Num12z0"/>
    <w:uiPriority w:val="99"/>
    <w:rsid w:val="00AF1BA0"/>
    <w:rPr>
      <w:rFonts w:ascii="Symbol" w:hAnsi="Symbol"/>
      <w:sz w:val="24"/>
    </w:rPr>
  </w:style>
  <w:style w:type="character" w:customStyle="1" w:styleId="WW8Num13z0">
    <w:name w:val="WW8Num13z0"/>
    <w:uiPriority w:val="99"/>
    <w:rsid w:val="00AF1BA0"/>
    <w:rPr>
      <w:rFonts w:ascii="Symbol" w:hAnsi="Symbol"/>
    </w:rPr>
  </w:style>
  <w:style w:type="character" w:customStyle="1" w:styleId="WW8Num14z0">
    <w:name w:val="WW8Num14z0"/>
    <w:uiPriority w:val="99"/>
    <w:rsid w:val="00AF1BA0"/>
    <w:rPr>
      <w:rFonts w:ascii="Symbol" w:hAnsi="Symbol"/>
    </w:rPr>
  </w:style>
  <w:style w:type="character" w:customStyle="1" w:styleId="WW8Num15z0">
    <w:name w:val="WW8Num15z0"/>
    <w:uiPriority w:val="99"/>
    <w:rsid w:val="00AF1BA0"/>
    <w:rPr>
      <w:rFonts w:ascii="Symbol" w:hAnsi="Symbol"/>
    </w:rPr>
  </w:style>
  <w:style w:type="character" w:customStyle="1" w:styleId="WW8Num16z0">
    <w:name w:val="WW8Num16z0"/>
    <w:uiPriority w:val="99"/>
    <w:rsid w:val="00AF1BA0"/>
    <w:rPr>
      <w:rFonts w:ascii="Symbol" w:hAnsi="Symbol"/>
      <w:sz w:val="24"/>
    </w:rPr>
  </w:style>
  <w:style w:type="character" w:customStyle="1" w:styleId="WW8Num17z0">
    <w:name w:val="WW8Num17z0"/>
    <w:uiPriority w:val="99"/>
    <w:rsid w:val="00AF1BA0"/>
    <w:rPr>
      <w:rFonts w:ascii="Symbol" w:hAnsi="Symbol"/>
    </w:rPr>
  </w:style>
  <w:style w:type="character" w:customStyle="1" w:styleId="WW8Num18z0">
    <w:name w:val="WW8Num18z0"/>
    <w:uiPriority w:val="99"/>
    <w:rsid w:val="00AF1BA0"/>
    <w:rPr>
      <w:rFonts w:ascii="Symbol" w:hAnsi="Symbol"/>
    </w:rPr>
  </w:style>
  <w:style w:type="character" w:customStyle="1" w:styleId="WW8Num19z0">
    <w:name w:val="WW8Num19z0"/>
    <w:uiPriority w:val="99"/>
    <w:rsid w:val="00AF1BA0"/>
    <w:rPr>
      <w:rFonts w:ascii="Symbol" w:hAnsi="Symbol"/>
    </w:rPr>
  </w:style>
  <w:style w:type="character" w:customStyle="1" w:styleId="WW8Num19z2">
    <w:name w:val="WW8Num19z2"/>
    <w:uiPriority w:val="99"/>
    <w:rsid w:val="00AF1BA0"/>
    <w:rPr>
      <w:rFonts w:ascii="Wingdings" w:hAnsi="Wingdings"/>
    </w:rPr>
  </w:style>
  <w:style w:type="character" w:customStyle="1" w:styleId="WW8Num19z3">
    <w:name w:val="WW8Num19z3"/>
    <w:uiPriority w:val="99"/>
    <w:rsid w:val="00AF1BA0"/>
    <w:rPr>
      <w:rFonts w:ascii="Symbol" w:hAnsi="Symbol"/>
    </w:rPr>
  </w:style>
  <w:style w:type="character" w:customStyle="1" w:styleId="WW8Num20z0">
    <w:name w:val="WW8Num20z0"/>
    <w:uiPriority w:val="99"/>
    <w:rsid w:val="00AF1BA0"/>
    <w:rPr>
      <w:rFonts w:ascii="Courier New" w:hAnsi="Courier New"/>
    </w:rPr>
  </w:style>
  <w:style w:type="character" w:customStyle="1" w:styleId="WW8Num21z0">
    <w:name w:val="WW8Num21z0"/>
    <w:uiPriority w:val="99"/>
    <w:rsid w:val="00AF1BA0"/>
    <w:rPr>
      <w:rFonts w:ascii="Symbol" w:hAnsi="Symbol"/>
      <w:color w:val="FF6600"/>
      <w:sz w:val="20"/>
    </w:rPr>
  </w:style>
  <w:style w:type="character" w:customStyle="1" w:styleId="WW8Num22z0">
    <w:name w:val="WW8Num22z0"/>
    <w:uiPriority w:val="99"/>
    <w:rsid w:val="00AF1BA0"/>
    <w:rPr>
      <w:rFonts w:ascii="Symbol" w:hAnsi="Symbol"/>
      <w:color w:val="FF6600"/>
      <w:sz w:val="20"/>
    </w:rPr>
  </w:style>
  <w:style w:type="character" w:customStyle="1" w:styleId="WW8Num23z0">
    <w:name w:val="WW8Num23z0"/>
    <w:uiPriority w:val="99"/>
    <w:rsid w:val="00AF1BA0"/>
    <w:rPr>
      <w:rFonts w:ascii="Symbol" w:hAnsi="Symbol"/>
      <w:sz w:val="24"/>
    </w:rPr>
  </w:style>
  <w:style w:type="character" w:customStyle="1" w:styleId="WW8Num24z0">
    <w:name w:val="WW8Num24z0"/>
    <w:uiPriority w:val="99"/>
    <w:rsid w:val="00AF1BA0"/>
    <w:rPr>
      <w:rFonts w:ascii="Symbol" w:hAnsi="Symbol"/>
    </w:rPr>
  </w:style>
  <w:style w:type="character" w:customStyle="1" w:styleId="WW8Num25z0">
    <w:name w:val="WW8Num25z0"/>
    <w:uiPriority w:val="99"/>
    <w:rsid w:val="00AF1BA0"/>
    <w:rPr>
      <w:rFonts w:ascii="Symbol" w:hAnsi="Symbol"/>
      <w:sz w:val="20"/>
    </w:rPr>
  </w:style>
  <w:style w:type="character" w:customStyle="1" w:styleId="WW8Num26z0">
    <w:name w:val="WW8Num26z0"/>
    <w:uiPriority w:val="99"/>
    <w:rsid w:val="00AF1BA0"/>
    <w:rPr>
      <w:rFonts w:ascii="Symbol" w:hAnsi="Symbol"/>
      <w:sz w:val="24"/>
    </w:rPr>
  </w:style>
  <w:style w:type="character" w:customStyle="1" w:styleId="WW8Num27z0">
    <w:name w:val="WW8Num27z0"/>
    <w:uiPriority w:val="99"/>
    <w:rsid w:val="00AF1BA0"/>
    <w:rPr>
      <w:rFonts w:ascii="Symbol" w:hAnsi="Symbol"/>
    </w:rPr>
  </w:style>
  <w:style w:type="character" w:customStyle="1" w:styleId="WW8Num28z0">
    <w:name w:val="WW8Num28z0"/>
    <w:uiPriority w:val="99"/>
    <w:rsid w:val="00AF1BA0"/>
  </w:style>
  <w:style w:type="character" w:customStyle="1" w:styleId="WW8Num29z0">
    <w:name w:val="WW8Num29z0"/>
    <w:uiPriority w:val="99"/>
    <w:rsid w:val="00AF1BA0"/>
    <w:rPr>
      <w:rFonts w:ascii="Symbol" w:hAnsi="Symbol"/>
      <w:sz w:val="24"/>
    </w:rPr>
  </w:style>
  <w:style w:type="character" w:customStyle="1" w:styleId="WW8Num30z0">
    <w:name w:val="WW8Num30z0"/>
    <w:uiPriority w:val="99"/>
    <w:rsid w:val="00AF1BA0"/>
    <w:rPr>
      <w:rFonts w:ascii="Symbol" w:hAnsi="Symbol"/>
    </w:rPr>
  </w:style>
  <w:style w:type="character" w:customStyle="1" w:styleId="WW8Num31z0">
    <w:name w:val="WW8Num31z0"/>
    <w:uiPriority w:val="99"/>
    <w:rsid w:val="00AF1BA0"/>
    <w:rPr>
      <w:rFonts w:ascii="Symbol" w:hAnsi="Symbol"/>
      <w:color w:val="FF6600"/>
      <w:sz w:val="20"/>
    </w:rPr>
  </w:style>
  <w:style w:type="character" w:customStyle="1" w:styleId="WW8Num32z0">
    <w:name w:val="WW8Num32z0"/>
    <w:uiPriority w:val="99"/>
    <w:rsid w:val="00AF1BA0"/>
    <w:rPr>
      <w:rFonts w:ascii="SimSun-ExtB" w:eastAsia="SimSun-ExtB" w:hAnsi="SimSun-ExtB"/>
      <w:sz w:val="24"/>
    </w:rPr>
  </w:style>
  <w:style w:type="character" w:customStyle="1" w:styleId="WW8Num33z0">
    <w:name w:val="WW8Num33z0"/>
    <w:uiPriority w:val="99"/>
    <w:rsid w:val="00AF1BA0"/>
    <w:rPr>
      <w:rFonts w:ascii="Symbol" w:hAnsi="Symbol"/>
    </w:rPr>
  </w:style>
  <w:style w:type="character" w:customStyle="1" w:styleId="WW8Num34z0">
    <w:name w:val="WW8Num34z0"/>
    <w:uiPriority w:val="99"/>
    <w:rsid w:val="00AF1BA0"/>
    <w:rPr>
      <w:rFonts w:ascii="Symbol" w:hAnsi="Symbol"/>
      <w:sz w:val="20"/>
    </w:rPr>
  </w:style>
  <w:style w:type="character" w:customStyle="1" w:styleId="WW8Num35z0">
    <w:name w:val="WW8Num35z0"/>
    <w:uiPriority w:val="99"/>
    <w:rsid w:val="00AF1BA0"/>
    <w:rPr>
      <w:rFonts w:ascii="Verdana" w:hAnsi="Verdana"/>
      <w:sz w:val="24"/>
    </w:rPr>
  </w:style>
  <w:style w:type="character" w:customStyle="1" w:styleId="WW8Num36z0">
    <w:name w:val="WW8Num36z0"/>
    <w:uiPriority w:val="99"/>
    <w:rsid w:val="00AF1BA0"/>
    <w:rPr>
      <w:rFonts w:ascii="Symbol" w:hAnsi="Symbol"/>
      <w:sz w:val="24"/>
    </w:rPr>
  </w:style>
  <w:style w:type="character" w:customStyle="1" w:styleId="WW8Num37z0">
    <w:name w:val="WW8Num37z0"/>
    <w:uiPriority w:val="99"/>
    <w:rsid w:val="00AF1BA0"/>
    <w:rPr>
      <w:rFonts w:ascii="Symbol" w:hAnsi="Symbol"/>
      <w:sz w:val="24"/>
    </w:rPr>
  </w:style>
  <w:style w:type="character" w:customStyle="1" w:styleId="WW8Num38z0">
    <w:name w:val="WW8Num38z0"/>
    <w:uiPriority w:val="99"/>
    <w:rsid w:val="00AF1BA0"/>
    <w:rPr>
      <w:rFonts w:ascii="Symbol" w:hAnsi="Symbol"/>
    </w:rPr>
  </w:style>
  <w:style w:type="character" w:customStyle="1" w:styleId="WW8Num39z0">
    <w:name w:val="WW8Num39z0"/>
    <w:uiPriority w:val="99"/>
    <w:rsid w:val="00AF1BA0"/>
    <w:rPr>
      <w:rFonts w:ascii="Wingdings" w:hAnsi="Wingdings"/>
    </w:rPr>
  </w:style>
  <w:style w:type="character" w:customStyle="1" w:styleId="WW8Num40z0">
    <w:name w:val="WW8Num40z0"/>
    <w:uiPriority w:val="99"/>
    <w:rsid w:val="00AF1BA0"/>
    <w:rPr>
      <w:rFonts w:ascii="Symbol" w:hAnsi="Symbol"/>
      <w:sz w:val="24"/>
    </w:rPr>
  </w:style>
  <w:style w:type="character" w:customStyle="1" w:styleId="WW8Num41z0">
    <w:name w:val="WW8Num41z0"/>
    <w:uiPriority w:val="99"/>
    <w:rsid w:val="00AF1BA0"/>
    <w:rPr>
      <w:rFonts w:ascii="Symbol" w:hAnsi="Symbol"/>
    </w:rPr>
  </w:style>
  <w:style w:type="character" w:customStyle="1" w:styleId="WW8Num42z0">
    <w:name w:val="WW8Num42z0"/>
    <w:uiPriority w:val="99"/>
    <w:rsid w:val="00AF1BA0"/>
    <w:rPr>
      <w:rFonts w:ascii="Symbol" w:hAnsi="Symbol"/>
    </w:rPr>
  </w:style>
  <w:style w:type="character" w:customStyle="1" w:styleId="WW8Num43z0">
    <w:name w:val="WW8Num43z0"/>
    <w:uiPriority w:val="99"/>
    <w:rsid w:val="00AF1BA0"/>
    <w:rPr>
      <w:rFonts w:ascii="Times New Roman" w:hAnsi="Times New Roman"/>
      <w:b/>
      <w:sz w:val="24"/>
    </w:rPr>
  </w:style>
  <w:style w:type="character" w:customStyle="1" w:styleId="WW8Num44z0">
    <w:name w:val="WW8Num44z0"/>
    <w:uiPriority w:val="99"/>
    <w:rsid w:val="00AF1BA0"/>
    <w:rPr>
      <w:rFonts w:ascii="Symbol" w:hAnsi="Symbol"/>
    </w:rPr>
  </w:style>
  <w:style w:type="character" w:customStyle="1" w:styleId="WW8Num45z0">
    <w:name w:val="WW8Num45z0"/>
    <w:uiPriority w:val="99"/>
    <w:rsid w:val="00AF1BA0"/>
    <w:rPr>
      <w:rFonts w:ascii="Symbol" w:hAnsi="Symbol"/>
      <w:color w:val="FF0000"/>
      <w:sz w:val="24"/>
    </w:rPr>
  </w:style>
  <w:style w:type="character" w:customStyle="1" w:styleId="WW8Num46z0">
    <w:name w:val="WW8Num46z0"/>
    <w:uiPriority w:val="99"/>
    <w:rsid w:val="00AF1BA0"/>
    <w:rPr>
      <w:rFonts w:ascii="Symbol" w:hAnsi="Symbol"/>
      <w:sz w:val="20"/>
    </w:rPr>
  </w:style>
  <w:style w:type="character" w:customStyle="1" w:styleId="WW8Num47z0">
    <w:name w:val="WW8Num47z0"/>
    <w:uiPriority w:val="99"/>
    <w:rsid w:val="00AF1BA0"/>
    <w:rPr>
      <w:rFonts w:ascii="Symbol" w:hAnsi="Symbol"/>
      <w:sz w:val="24"/>
    </w:rPr>
  </w:style>
  <w:style w:type="character" w:customStyle="1" w:styleId="WW8Num48z0">
    <w:name w:val="WW8Num48z0"/>
    <w:uiPriority w:val="99"/>
    <w:rsid w:val="00AF1BA0"/>
    <w:rPr>
      <w:rFonts w:ascii="Symbol" w:hAnsi="Symbol"/>
      <w:color w:val="FF0000"/>
      <w:sz w:val="20"/>
    </w:rPr>
  </w:style>
  <w:style w:type="character" w:customStyle="1" w:styleId="WW8Num49z0">
    <w:name w:val="WW8Num49z0"/>
    <w:uiPriority w:val="99"/>
    <w:rsid w:val="00AF1BA0"/>
    <w:rPr>
      <w:rFonts w:ascii="Symbol" w:hAnsi="Symbol"/>
    </w:rPr>
  </w:style>
  <w:style w:type="character" w:customStyle="1" w:styleId="WW8Num50z0">
    <w:name w:val="WW8Num50z0"/>
    <w:uiPriority w:val="99"/>
    <w:rsid w:val="00AF1BA0"/>
    <w:rPr>
      <w:rFonts w:ascii="Symbol" w:hAnsi="Symbol"/>
      <w:sz w:val="24"/>
    </w:rPr>
  </w:style>
  <w:style w:type="character" w:customStyle="1" w:styleId="WW8Num51z0">
    <w:name w:val="WW8Num51z0"/>
    <w:uiPriority w:val="99"/>
    <w:rsid w:val="00AF1BA0"/>
    <w:rPr>
      <w:rFonts w:ascii="Symbol" w:hAnsi="Symbol"/>
      <w:sz w:val="20"/>
    </w:rPr>
  </w:style>
  <w:style w:type="character" w:customStyle="1" w:styleId="WW8Num52z0">
    <w:name w:val="WW8Num52z0"/>
    <w:uiPriority w:val="99"/>
    <w:rsid w:val="00AF1BA0"/>
    <w:rPr>
      <w:rFonts w:ascii="Symbol" w:hAnsi="Symbol"/>
    </w:rPr>
  </w:style>
  <w:style w:type="character" w:customStyle="1" w:styleId="WW8Num53z0">
    <w:name w:val="WW8Num53z0"/>
    <w:uiPriority w:val="99"/>
    <w:rsid w:val="00AF1BA0"/>
    <w:rPr>
      <w:rFonts w:ascii="Symbol" w:hAnsi="Symbol"/>
    </w:rPr>
  </w:style>
  <w:style w:type="character" w:customStyle="1" w:styleId="WW8Num54z0">
    <w:name w:val="WW8Num54z0"/>
    <w:uiPriority w:val="99"/>
    <w:rsid w:val="00AF1BA0"/>
    <w:rPr>
      <w:rFonts w:ascii="Symbol" w:hAnsi="Symbol"/>
    </w:rPr>
  </w:style>
  <w:style w:type="character" w:customStyle="1" w:styleId="WW8Num55z0">
    <w:name w:val="WW8Num55z0"/>
    <w:uiPriority w:val="99"/>
    <w:rsid w:val="00AF1BA0"/>
    <w:rPr>
      <w:rFonts w:ascii="Symbol" w:hAnsi="Symbol"/>
    </w:rPr>
  </w:style>
  <w:style w:type="character" w:customStyle="1" w:styleId="WW8Num55z2">
    <w:name w:val="WW8Num55z2"/>
    <w:uiPriority w:val="99"/>
    <w:rsid w:val="00AF1BA0"/>
    <w:rPr>
      <w:rFonts w:ascii="Wingdings" w:hAnsi="Wingdings"/>
    </w:rPr>
  </w:style>
  <w:style w:type="character" w:customStyle="1" w:styleId="WW8Num56z0">
    <w:name w:val="WW8Num56z0"/>
    <w:uiPriority w:val="99"/>
    <w:rsid w:val="00AF1BA0"/>
    <w:rPr>
      <w:rFonts w:ascii="Symbol" w:hAnsi="Symbol"/>
      <w:color w:val="00000A"/>
    </w:rPr>
  </w:style>
  <w:style w:type="character" w:customStyle="1" w:styleId="WW8Num57z0">
    <w:name w:val="WW8Num57z0"/>
    <w:uiPriority w:val="99"/>
    <w:rsid w:val="00AF1BA0"/>
    <w:rPr>
      <w:rFonts w:ascii="Symbol" w:hAnsi="Symbol"/>
      <w:sz w:val="24"/>
    </w:rPr>
  </w:style>
  <w:style w:type="character" w:customStyle="1" w:styleId="WW8Num58z0">
    <w:name w:val="WW8Num58z0"/>
    <w:uiPriority w:val="99"/>
    <w:rsid w:val="00AF1BA0"/>
    <w:rPr>
      <w:rFonts w:ascii="Courier New" w:hAnsi="Courier New"/>
    </w:rPr>
  </w:style>
  <w:style w:type="character" w:customStyle="1" w:styleId="WW8Num59z0">
    <w:name w:val="WW8Num59z0"/>
    <w:uiPriority w:val="99"/>
    <w:rsid w:val="00AF1BA0"/>
    <w:rPr>
      <w:rFonts w:ascii="Symbol" w:hAnsi="Symbol"/>
      <w:sz w:val="20"/>
    </w:rPr>
  </w:style>
  <w:style w:type="character" w:customStyle="1" w:styleId="WW8Num60z0">
    <w:name w:val="WW8Num60z0"/>
    <w:uiPriority w:val="99"/>
    <w:rsid w:val="00AF1BA0"/>
    <w:rPr>
      <w:rFonts w:ascii="SimSun-ExtB" w:eastAsia="SimSun-ExtB" w:hAnsi="SimSun-ExtB"/>
    </w:rPr>
  </w:style>
  <w:style w:type="character" w:customStyle="1" w:styleId="WW8Num60z1">
    <w:name w:val="WW8Num60z1"/>
    <w:uiPriority w:val="99"/>
    <w:rsid w:val="00AF1BA0"/>
    <w:rPr>
      <w:rFonts w:ascii="Courier New" w:hAnsi="Courier New"/>
    </w:rPr>
  </w:style>
  <w:style w:type="character" w:customStyle="1" w:styleId="WW8Num61z0">
    <w:name w:val="WW8Num61z0"/>
    <w:uiPriority w:val="99"/>
    <w:rsid w:val="00AF1BA0"/>
    <w:rPr>
      <w:rFonts w:ascii="Symbol" w:hAnsi="Symbol"/>
    </w:rPr>
  </w:style>
  <w:style w:type="character" w:customStyle="1" w:styleId="WW8Num62z0">
    <w:name w:val="WW8Num62z0"/>
    <w:uiPriority w:val="99"/>
    <w:rsid w:val="00AF1BA0"/>
    <w:rPr>
      <w:rFonts w:ascii="Symbol" w:hAnsi="Symbol"/>
      <w:sz w:val="20"/>
    </w:rPr>
  </w:style>
  <w:style w:type="character" w:customStyle="1" w:styleId="WW8Num63z0">
    <w:name w:val="WW8Num63z0"/>
    <w:uiPriority w:val="99"/>
    <w:rsid w:val="00AF1BA0"/>
  </w:style>
  <w:style w:type="character" w:customStyle="1" w:styleId="WW8Num63z1">
    <w:name w:val="WW8Num63z1"/>
    <w:uiPriority w:val="99"/>
    <w:rsid w:val="00AF1BA0"/>
    <w:rPr>
      <w:b/>
    </w:rPr>
  </w:style>
  <w:style w:type="character" w:customStyle="1" w:styleId="WW8Num64z0">
    <w:name w:val="WW8Num64z0"/>
    <w:uiPriority w:val="99"/>
    <w:rsid w:val="00AF1BA0"/>
    <w:rPr>
      <w:rFonts w:ascii="Symbol" w:hAnsi="Symbol"/>
    </w:rPr>
  </w:style>
  <w:style w:type="character" w:customStyle="1" w:styleId="WW8Num65z0">
    <w:name w:val="WW8Num65z0"/>
    <w:uiPriority w:val="99"/>
    <w:rsid w:val="00AF1BA0"/>
    <w:rPr>
      <w:rFonts w:ascii="Symbol" w:hAnsi="Symbol"/>
    </w:rPr>
  </w:style>
  <w:style w:type="character" w:customStyle="1" w:styleId="WW8Num66z0">
    <w:name w:val="WW8Num66z0"/>
    <w:uiPriority w:val="99"/>
    <w:rsid w:val="00AF1BA0"/>
    <w:rPr>
      <w:rFonts w:ascii="Symbol" w:hAnsi="Symbol"/>
      <w:sz w:val="20"/>
    </w:rPr>
  </w:style>
  <w:style w:type="character" w:customStyle="1" w:styleId="WW8Num67z0">
    <w:name w:val="WW8Num67z0"/>
    <w:uiPriority w:val="99"/>
    <w:rsid w:val="00AF1BA0"/>
    <w:rPr>
      <w:rFonts w:ascii="Symbol" w:hAnsi="Symbol"/>
    </w:rPr>
  </w:style>
  <w:style w:type="character" w:customStyle="1" w:styleId="WW8Num68z0">
    <w:name w:val="WW8Num68z0"/>
    <w:uiPriority w:val="99"/>
    <w:rsid w:val="00AF1BA0"/>
    <w:rPr>
      <w:rFonts w:ascii="Times New Roman" w:hAnsi="Times New Roman"/>
      <w:b/>
      <w:sz w:val="24"/>
    </w:rPr>
  </w:style>
  <w:style w:type="character" w:customStyle="1" w:styleId="WW8Num69z0">
    <w:name w:val="WW8Num69z0"/>
    <w:uiPriority w:val="99"/>
    <w:rsid w:val="00AF1BA0"/>
    <w:rPr>
      <w:rFonts w:ascii="Symbol" w:hAnsi="Symbol"/>
      <w:sz w:val="24"/>
    </w:rPr>
  </w:style>
  <w:style w:type="character" w:customStyle="1" w:styleId="WW8Num70z0">
    <w:name w:val="WW8Num70z0"/>
    <w:uiPriority w:val="99"/>
    <w:rsid w:val="00AF1BA0"/>
    <w:rPr>
      <w:rFonts w:ascii="Symbol" w:hAnsi="Symbol"/>
      <w:sz w:val="20"/>
    </w:rPr>
  </w:style>
  <w:style w:type="character" w:customStyle="1" w:styleId="WW8Num71z0">
    <w:name w:val="WW8Num71z0"/>
    <w:uiPriority w:val="99"/>
    <w:rsid w:val="00AF1BA0"/>
    <w:rPr>
      <w:rFonts w:ascii="Verdana" w:hAnsi="Verdana"/>
      <w:sz w:val="24"/>
    </w:rPr>
  </w:style>
  <w:style w:type="character" w:customStyle="1" w:styleId="WW8Num71z1">
    <w:name w:val="WW8Num71z1"/>
    <w:uiPriority w:val="99"/>
    <w:rsid w:val="00AF1BA0"/>
    <w:rPr>
      <w:rFonts w:ascii="Courier New" w:hAnsi="Courier New"/>
    </w:rPr>
  </w:style>
  <w:style w:type="character" w:customStyle="1" w:styleId="WW8Num71z2">
    <w:name w:val="WW8Num71z2"/>
    <w:uiPriority w:val="99"/>
    <w:rsid w:val="00AF1BA0"/>
    <w:rPr>
      <w:rFonts w:ascii="Wingdings" w:hAnsi="Wingdings"/>
    </w:rPr>
  </w:style>
  <w:style w:type="character" w:customStyle="1" w:styleId="WW8Num72z0">
    <w:name w:val="WW8Num72z0"/>
    <w:uiPriority w:val="99"/>
    <w:rsid w:val="00AF1BA0"/>
    <w:rPr>
      <w:rFonts w:ascii="Symbol" w:hAnsi="Symbol"/>
      <w:sz w:val="20"/>
    </w:rPr>
  </w:style>
  <w:style w:type="character" w:customStyle="1" w:styleId="WW8Num72z1">
    <w:name w:val="WW8Num72z1"/>
    <w:uiPriority w:val="99"/>
    <w:rsid w:val="00AF1BA0"/>
    <w:rPr>
      <w:rFonts w:ascii="Courier New" w:hAnsi="Courier New"/>
    </w:rPr>
  </w:style>
  <w:style w:type="character" w:customStyle="1" w:styleId="WW8Num72z2">
    <w:name w:val="WW8Num72z2"/>
    <w:uiPriority w:val="99"/>
    <w:rsid w:val="00AF1BA0"/>
    <w:rPr>
      <w:rFonts w:ascii="Wingdings" w:hAnsi="Wingdings"/>
    </w:rPr>
  </w:style>
  <w:style w:type="character" w:customStyle="1" w:styleId="WW8Num73z0">
    <w:name w:val="WW8Num73z0"/>
    <w:uiPriority w:val="99"/>
    <w:rsid w:val="00AF1BA0"/>
    <w:rPr>
      <w:rFonts w:ascii="Times New Roman" w:hAnsi="Times New Roman"/>
      <w:b/>
      <w:sz w:val="24"/>
    </w:rPr>
  </w:style>
  <w:style w:type="character" w:customStyle="1" w:styleId="WW8Num73z1">
    <w:name w:val="WW8Num73z1"/>
    <w:uiPriority w:val="99"/>
    <w:rsid w:val="00AF1BA0"/>
    <w:rPr>
      <w:rFonts w:ascii="Courier New" w:hAnsi="Courier New"/>
    </w:rPr>
  </w:style>
  <w:style w:type="character" w:customStyle="1" w:styleId="WW8Num73z2">
    <w:name w:val="WW8Num73z2"/>
    <w:uiPriority w:val="99"/>
    <w:rsid w:val="00AF1BA0"/>
    <w:rPr>
      <w:rFonts w:ascii="Wingdings" w:hAnsi="Wingdings"/>
    </w:rPr>
  </w:style>
  <w:style w:type="character" w:customStyle="1" w:styleId="WW8Num73z3">
    <w:name w:val="WW8Num73z3"/>
    <w:uiPriority w:val="99"/>
    <w:rsid w:val="00AF1BA0"/>
    <w:rPr>
      <w:rFonts w:ascii="Symbol" w:hAnsi="Symbol"/>
    </w:rPr>
  </w:style>
  <w:style w:type="character" w:customStyle="1" w:styleId="WW8Num74z0">
    <w:name w:val="WW8Num74z0"/>
    <w:uiPriority w:val="99"/>
    <w:rsid w:val="00AF1BA0"/>
    <w:rPr>
      <w:rFonts w:ascii="Symbol" w:hAnsi="Symbol"/>
      <w:sz w:val="20"/>
    </w:rPr>
  </w:style>
  <w:style w:type="character" w:customStyle="1" w:styleId="WW8Num74z1">
    <w:name w:val="WW8Num74z1"/>
    <w:uiPriority w:val="99"/>
    <w:rsid w:val="00AF1BA0"/>
  </w:style>
  <w:style w:type="character" w:customStyle="1" w:styleId="WW8Num74z2">
    <w:name w:val="WW8Num74z2"/>
    <w:uiPriority w:val="99"/>
    <w:rsid w:val="00AF1BA0"/>
    <w:rPr>
      <w:rFonts w:ascii="Wingdings" w:hAnsi="Wingdings"/>
    </w:rPr>
  </w:style>
  <w:style w:type="character" w:customStyle="1" w:styleId="WW8Num75z0">
    <w:name w:val="WW8Num75z0"/>
    <w:uiPriority w:val="99"/>
    <w:rsid w:val="00AF1BA0"/>
    <w:rPr>
      <w:rFonts w:ascii="Symbol" w:hAnsi="Symbol"/>
      <w:b/>
      <w:sz w:val="24"/>
      <w:lang w:val="en-US"/>
    </w:rPr>
  </w:style>
  <w:style w:type="character" w:customStyle="1" w:styleId="WW8Num75z1">
    <w:name w:val="WW8Num75z1"/>
    <w:uiPriority w:val="99"/>
    <w:rsid w:val="00AF1BA0"/>
  </w:style>
  <w:style w:type="character" w:customStyle="1" w:styleId="WW8Num75z2">
    <w:name w:val="WW8Num75z2"/>
    <w:uiPriority w:val="99"/>
    <w:rsid w:val="00AF1BA0"/>
  </w:style>
  <w:style w:type="character" w:customStyle="1" w:styleId="WW8Num75z3">
    <w:name w:val="WW8Num75z3"/>
    <w:uiPriority w:val="99"/>
    <w:rsid w:val="00AF1BA0"/>
  </w:style>
  <w:style w:type="character" w:customStyle="1" w:styleId="WW8Num75z4">
    <w:name w:val="WW8Num75z4"/>
    <w:uiPriority w:val="99"/>
    <w:rsid w:val="00AF1BA0"/>
  </w:style>
  <w:style w:type="character" w:customStyle="1" w:styleId="WW8Num75z5">
    <w:name w:val="WW8Num75z5"/>
    <w:uiPriority w:val="99"/>
    <w:rsid w:val="00AF1BA0"/>
  </w:style>
  <w:style w:type="character" w:customStyle="1" w:styleId="WW8Num75z6">
    <w:name w:val="WW8Num75z6"/>
    <w:uiPriority w:val="99"/>
    <w:rsid w:val="00AF1BA0"/>
  </w:style>
  <w:style w:type="character" w:customStyle="1" w:styleId="WW8Num75z7">
    <w:name w:val="WW8Num75z7"/>
    <w:uiPriority w:val="99"/>
    <w:rsid w:val="00AF1BA0"/>
  </w:style>
  <w:style w:type="character" w:customStyle="1" w:styleId="WW8Num75z8">
    <w:name w:val="WW8Num75z8"/>
    <w:uiPriority w:val="99"/>
    <w:rsid w:val="00AF1BA0"/>
  </w:style>
  <w:style w:type="character" w:customStyle="1" w:styleId="WW8Num76z0">
    <w:name w:val="WW8Num76z0"/>
    <w:uiPriority w:val="99"/>
    <w:rsid w:val="00AF1BA0"/>
    <w:rPr>
      <w:rFonts w:ascii="Symbol" w:hAnsi="Symbol"/>
      <w:sz w:val="20"/>
    </w:rPr>
  </w:style>
  <w:style w:type="character" w:customStyle="1" w:styleId="WW8Num76z1">
    <w:name w:val="WW8Num76z1"/>
    <w:uiPriority w:val="99"/>
    <w:rsid w:val="00AF1BA0"/>
    <w:rPr>
      <w:rFonts w:ascii="Courier New" w:hAnsi="Courier New"/>
    </w:rPr>
  </w:style>
  <w:style w:type="character" w:customStyle="1" w:styleId="WW8Num76z2">
    <w:name w:val="WW8Num76z2"/>
    <w:uiPriority w:val="99"/>
    <w:rsid w:val="00AF1BA0"/>
    <w:rPr>
      <w:rFonts w:ascii="Wingdings" w:hAnsi="Wingdings"/>
    </w:rPr>
  </w:style>
  <w:style w:type="character" w:customStyle="1" w:styleId="WW8Num77z0">
    <w:name w:val="WW8Num77z0"/>
    <w:uiPriority w:val="99"/>
    <w:rsid w:val="00AF1BA0"/>
    <w:rPr>
      <w:rFonts w:ascii="Symbol" w:hAnsi="Symbol"/>
      <w:sz w:val="24"/>
    </w:rPr>
  </w:style>
  <w:style w:type="character" w:customStyle="1" w:styleId="WW8Num77z1">
    <w:name w:val="WW8Num77z1"/>
    <w:uiPriority w:val="99"/>
    <w:rsid w:val="00AF1BA0"/>
    <w:rPr>
      <w:rFonts w:ascii="Courier New" w:hAnsi="Courier New"/>
    </w:rPr>
  </w:style>
  <w:style w:type="character" w:customStyle="1" w:styleId="WW8Num77z2">
    <w:name w:val="WW8Num77z2"/>
    <w:uiPriority w:val="99"/>
    <w:rsid w:val="00AF1BA0"/>
    <w:rPr>
      <w:rFonts w:ascii="Wingdings" w:hAnsi="Wingdings"/>
    </w:rPr>
  </w:style>
  <w:style w:type="character" w:customStyle="1" w:styleId="WW8Num78z0">
    <w:name w:val="WW8Num78z0"/>
    <w:uiPriority w:val="99"/>
    <w:rsid w:val="00AF1BA0"/>
    <w:rPr>
      <w:rFonts w:ascii="Symbol" w:hAnsi="Symbol"/>
      <w:sz w:val="20"/>
    </w:rPr>
  </w:style>
  <w:style w:type="character" w:customStyle="1" w:styleId="WW8Num78z1">
    <w:name w:val="WW8Num78z1"/>
    <w:uiPriority w:val="99"/>
    <w:rsid w:val="00AF1BA0"/>
    <w:rPr>
      <w:rFonts w:ascii="Courier New" w:hAnsi="Courier New"/>
    </w:rPr>
  </w:style>
  <w:style w:type="character" w:customStyle="1" w:styleId="WW8Num78z2">
    <w:name w:val="WW8Num78z2"/>
    <w:uiPriority w:val="99"/>
    <w:rsid w:val="00AF1BA0"/>
    <w:rPr>
      <w:rFonts w:ascii="Wingdings" w:hAnsi="Wingdings"/>
    </w:rPr>
  </w:style>
  <w:style w:type="character" w:customStyle="1" w:styleId="WW8Num79z0">
    <w:name w:val="WW8Num79z0"/>
    <w:uiPriority w:val="99"/>
    <w:rsid w:val="00AF1BA0"/>
    <w:rPr>
      <w:rFonts w:ascii="Symbol" w:hAnsi="Symbol"/>
      <w:sz w:val="20"/>
    </w:rPr>
  </w:style>
  <w:style w:type="character" w:customStyle="1" w:styleId="WW8Num79z1">
    <w:name w:val="WW8Num79z1"/>
    <w:uiPriority w:val="99"/>
    <w:rsid w:val="00AF1BA0"/>
    <w:rPr>
      <w:rFonts w:ascii="Courier New" w:hAnsi="Courier New"/>
    </w:rPr>
  </w:style>
  <w:style w:type="character" w:customStyle="1" w:styleId="WW8Num79z2">
    <w:name w:val="WW8Num79z2"/>
    <w:uiPriority w:val="99"/>
    <w:rsid w:val="00AF1BA0"/>
    <w:rPr>
      <w:rFonts w:ascii="Wingdings" w:hAnsi="Wingdings"/>
    </w:rPr>
  </w:style>
  <w:style w:type="character" w:customStyle="1" w:styleId="WW8Num80z0">
    <w:name w:val="WW8Num80z0"/>
    <w:uiPriority w:val="99"/>
    <w:rsid w:val="00AF1BA0"/>
    <w:rPr>
      <w:rFonts w:ascii="Symbol" w:hAnsi="Symbol"/>
      <w:sz w:val="20"/>
    </w:rPr>
  </w:style>
  <w:style w:type="character" w:customStyle="1" w:styleId="WW8Num80z1">
    <w:name w:val="WW8Num80z1"/>
    <w:uiPriority w:val="99"/>
    <w:rsid w:val="00AF1BA0"/>
    <w:rPr>
      <w:rFonts w:ascii="Courier New" w:hAnsi="Courier New"/>
    </w:rPr>
  </w:style>
  <w:style w:type="character" w:customStyle="1" w:styleId="WW8Num80z2">
    <w:name w:val="WW8Num80z2"/>
    <w:uiPriority w:val="99"/>
    <w:rsid w:val="00AF1BA0"/>
    <w:rPr>
      <w:rFonts w:ascii="Wingdings" w:hAnsi="Wingdings"/>
    </w:rPr>
  </w:style>
  <w:style w:type="character" w:customStyle="1" w:styleId="WW8Num81z0">
    <w:name w:val="WW8Num81z0"/>
    <w:uiPriority w:val="99"/>
    <w:rsid w:val="00AF1BA0"/>
    <w:rPr>
      <w:rFonts w:ascii="Symbol" w:hAnsi="Symbol"/>
      <w:sz w:val="20"/>
    </w:rPr>
  </w:style>
  <w:style w:type="character" w:customStyle="1" w:styleId="WW8Num81z2">
    <w:name w:val="WW8Num81z2"/>
    <w:uiPriority w:val="99"/>
    <w:rsid w:val="00AF1BA0"/>
    <w:rPr>
      <w:rFonts w:ascii="Wingdings" w:hAnsi="Wingdings"/>
    </w:rPr>
  </w:style>
  <w:style w:type="character" w:customStyle="1" w:styleId="WW8Num81z4">
    <w:name w:val="WW8Num81z4"/>
    <w:uiPriority w:val="99"/>
    <w:rsid w:val="00AF1BA0"/>
    <w:rPr>
      <w:rFonts w:ascii="Courier New" w:hAnsi="Courier New"/>
    </w:rPr>
  </w:style>
  <w:style w:type="character" w:customStyle="1" w:styleId="WW8Num82z0">
    <w:name w:val="WW8Num82z0"/>
    <w:uiPriority w:val="99"/>
    <w:rsid w:val="00AF1BA0"/>
    <w:rPr>
      <w:rFonts w:ascii="Symbol" w:hAnsi="Symbol"/>
      <w:sz w:val="20"/>
    </w:rPr>
  </w:style>
  <w:style w:type="character" w:customStyle="1" w:styleId="WW8Num82z1">
    <w:name w:val="WW8Num82z1"/>
    <w:uiPriority w:val="99"/>
    <w:rsid w:val="00AF1BA0"/>
    <w:rPr>
      <w:rFonts w:ascii="Courier New" w:hAnsi="Courier New"/>
    </w:rPr>
  </w:style>
  <w:style w:type="character" w:customStyle="1" w:styleId="WW8Num82z2">
    <w:name w:val="WW8Num82z2"/>
    <w:uiPriority w:val="99"/>
    <w:rsid w:val="00AF1BA0"/>
    <w:rPr>
      <w:rFonts w:ascii="Wingdings" w:hAnsi="Wingdings"/>
    </w:rPr>
  </w:style>
  <w:style w:type="character" w:customStyle="1" w:styleId="WW8Num83z0">
    <w:name w:val="WW8Num83z0"/>
    <w:uiPriority w:val="99"/>
    <w:rsid w:val="00AF1BA0"/>
    <w:rPr>
      <w:rFonts w:ascii="Symbol" w:hAnsi="Symbol"/>
    </w:rPr>
  </w:style>
  <w:style w:type="character" w:customStyle="1" w:styleId="WW8Num83z1">
    <w:name w:val="WW8Num83z1"/>
    <w:uiPriority w:val="99"/>
    <w:rsid w:val="00AF1BA0"/>
    <w:rPr>
      <w:rFonts w:ascii="Courier New" w:hAnsi="Courier New"/>
    </w:rPr>
  </w:style>
  <w:style w:type="character" w:customStyle="1" w:styleId="WW8Num83z2">
    <w:name w:val="WW8Num83z2"/>
    <w:uiPriority w:val="99"/>
    <w:rsid w:val="00AF1BA0"/>
    <w:rPr>
      <w:rFonts w:ascii="Wingdings" w:hAnsi="Wingdings"/>
    </w:rPr>
  </w:style>
  <w:style w:type="character" w:customStyle="1" w:styleId="WW8Num84z0">
    <w:name w:val="WW8Num84z0"/>
    <w:uiPriority w:val="99"/>
    <w:rsid w:val="00AF1BA0"/>
    <w:rPr>
      <w:rFonts w:ascii="Symbol" w:hAnsi="Symbol"/>
      <w:sz w:val="24"/>
    </w:rPr>
  </w:style>
  <w:style w:type="character" w:customStyle="1" w:styleId="WW8Num84z1">
    <w:name w:val="WW8Num84z1"/>
    <w:uiPriority w:val="99"/>
    <w:rsid w:val="00AF1BA0"/>
    <w:rPr>
      <w:rFonts w:ascii="Courier New" w:hAnsi="Courier New"/>
    </w:rPr>
  </w:style>
  <w:style w:type="character" w:customStyle="1" w:styleId="WW8Num84z2">
    <w:name w:val="WW8Num84z2"/>
    <w:uiPriority w:val="99"/>
    <w:rsid w:val="00AF1BA0"/>
    <w:rPr>
      <w:rFonts w:ascii="Wingdings" w:hAnsi="Wingdings"/>
    </w:rPr>
  </w:style>
  <w:style w:type="character" w:customStyle="1" w:styleId="WW8Num84z3">
    <w:name w:val="WW8Num84z3"/>
    <w:uiPriority w:val="99"/>
    <w:rsid w:val="00AF1BA0"/>
    <w:rPr>
      <w:rFonts w:ascii="Symbol" w:hAnsi="Symbol"/>
    </w:rPr>
  </w:style>
  <w:style w:type="character" w:customStyle="1" w:styleId="WW8Num85z0">
    <w:name w:val="WW8Num85z0"/>
    <w:uiPriority w:val="99"/>
    <w:rsid w:val="00AF1BA0"/>
    <w:rPr>
      <w:rFonts w:ascii="Symbol" w:hAnsi="Symbol"/>
    </w:rPr>
  </w:style>
  <w:style w:type="character" w:customStyle="1" w:styleId="WW8Num85z1">
    <w:name w:val="WW8Num85z1"/>
    <w:uiPriority w:val="99"/>
    <w:rsid w:val="00AF1BA0"/>
    <w:rPr>
      <w:rFonts w:ascii="Courier New" w:hAnsi="Courier New"/>
    </w:rPr>
  </w:style>
  <w:style w:type="character" w:customStyle="1" w:styleId="WW8Num85z2">
    <w:name w:val="WW8Num85z2"/>
    <w:uiPriority w:val="99"/>
    <w:rsid w:val="00AF1BA0"/>
    <w:rPr>
      <w:rFonts w:ascii="Wingdings" w:hAnsi="Wingdings"/>
    </w:rPr>
  </w:style>
  <w:style w:type="character" w:customStyle="1" w:styleId="WW8Num86z0">
    <w:name w:val="WW8Num86z0"/>
    <w:uiPriority w:val="99"/>
    <w:rsid w:val="00AF1BA0"/>
    <w:rPr>
      <w:rFonts w:ascii="Symbol" w:hAnsi="Symbol"/>
      <w:sz w:val="24"/>
    </w:rPr>
  </w:style>
  <w:style w:type="character" w:customStyle="1" w:styleId="WW8Num86z1">
    <w:name w:val="WW8Num86z1"/>
    <w:uiPriority w:val="99"/>
    <w:rsid w:val="00AF1BA0"/>
    <w:rPr>
      <w:rFonts w:ascii="Courier New" w:hAnsi="Courier New"/>
    </w:rPr>
  </w:style>
  <w:style w:type="character" w:customStyle="1" w:styleId="WW8Num86z2">
    <w:name w:val="WW8Num86z2"/>
    <w:uiPriority w:val="99"/>
    <w:rsid w:val="00AF1BA0"/>
    <w:rPr>
      <w:rFonts w:ascii="Wingdings" w:hAnsi="Wingdings"/>
    </w:rPr>
  </w:style>
  <w:style w:type="character" w:customStyle="1" w:styleId="WW8Num87z0">
    <w:name w:val="WW8Num87z0"/>
    <w:uiPriority w:val="99"/>
    <w:rsid w:val="00AF1BA0"/>
    <w:rPr>
      <w:rFonts w:ascii="Symbol" w:hAnsi="Symbol"/>
      <w:sz w:val="20"/>
    </w:rPr>
  </w:style>
  <w:style w:type="character" w:customStyle="1" w:styleId="WW8Num87z1">
    <w:name w:val="WW8Num87z1"/>
    <w:uiPriority w:val="99"/>
    <w:rsid w:val="00AF1BA0"/>
    <w:rPr>
      <w:rFonts w:ascii="Courier New" w:hAnsi="Courier New"/>
    </w:rPr>
  </w:style>
  <w:style w:type="character" w:customStyle="1" w:styleId="WW8Num87z2">
    <w:name w:val="WW8Num87z2"/>
    <w:uiPriority w:val="99"/>
    <w:rsid w:val="00AF1BA0"/>
    <w:rPr>
      <w:rFonts w:ascii="Wingdings" w:hAnsi="Wingdings"/>
    </w:rPr>
  </w:style>
  <w:style w:type="character" w:customStyle="1" w:styleId="WW8Num88z0">
    <w:name w:val="WW8Num88z0"/>
    <w:uiPriority w:val="99"/>
    <w:rsid w:val="00AF1BA0"/>
    <w:rPr>
      <w:rFonts w:ascii="Symbol" w:hAnsi="Symbol"/>
      <w:sz w:val="24"/>
    </w:rPr>
  </w:style>
  <w:style w:type="character" w:customStyle="1" w:styleId="WW8Num88z1">
    <w:name w:val="WW8Num88z1"/>
    <w:uiPriority w:val="99"/>
    <w:rsid w:val="00AF1BA0"/>
    <w:rPr>
      <w:rFonts w:ascii="Courier New" w:hAnsi="Courier New"/>
    </w:rPr>
  </w:style>
  <w:style w:type="character" w:customStyle="1" w:styleId="WW8Num88z2">
    <w:name w:val="WW8Num88z2"/>
    <w:uiPriority w:val="99"/>
    <w:rsid w:val="00AF1BA0"/>
    <w:rPr>
      <w:rFonts w:ascii="Wingdings" w:hAnsi="Wingdings"/>
    </w:rPr>
  </w:style>
  <w:style w:type="character" w:customStyle="1" w:styleId="WW8Num89z0">
    <w:name w:val="WW8Num89z0"/>
    <w:uiPriority w:val="99"/>
    <w:rsid w:val="00AF1BA0"/>
    <w:rPr>
      <w:rFonts w:ascii="Symbol" w:hAnsi="Symbol"/>
      <w:color w:val="FF6600"/>
      <w:sz w:val="24"/>
    </w:rPr>
  </w:style>
  <w:style w:type="character" w:customStyle="1" w:styleId="WW8Num89z1">
    <w:name w:val="WW8Num89z1"/>
    <w:uiPriority w:val="99"/>
    <w:rsid w:val="00AF1BA0"/>
    <w:rPr>
      <w:rFonts w:ascii="Courier New" w:hAnsi="Courier New"/>
    </w:rPr>
  </w:style>
  <w:style w:type="character" w:customStyle="1" w:styleId="WW8Num89z2">
    <w:name w:val="WW8Num89z2"/>
    <w:uiPriority w:val="99"/>
    <w:rsid w:val="00AF1BA0"/>
    <w:rPr>
      <w:rFonts w:ascii="Wingdings" w:hAnsi="Wingdings"/>
    </w:rPr>
  </w:style>
  <w:style w:type="character" w:customStyle="1" w:styleId="WW8Num90z0">
    <w:name w:val="WW8Num90z0"/>
    <w:uiPriority w:val="99"/>
    <w:rsid w:val="00AF1BA0"/>
    <w:rPr>
      <w:rFonts w:ascii="Symbol" w:hAnsi="Symbol"/>
      <w:sz w:val="24"/>
    </w:rPr>
  </w:style>
  <w:style w:type="character" w:customStyle="1" w:styleId="WW8Num90z1">
    <w:name w:val="WW8Num90z1"/>
    <w:uiPriority w:val="99"/>
    <w:rsid w:val="00AF1BA0"/>
    <w:rPr>
      <w:rFonts w:ascii="Courier New" w:hAnsi="Courier New"/>
    </w:rPr>
  </w:style>
  <w:style w:type="character" w:customStyle="1" w:styleId="WW8Num90z2">
    <w:name w:val="WW8Num90z2"/>
    <w:uiPriority w:val="99"/>
    <w:rsid w:val="00AF1BA0"/>
    <w:rPr>
      <w:rFonts w:ascii="Wingdings" w:hAnsi="Wingdings"/>
    </w:rPr>
  </w:style>
  <w:style w:type="character" w:customStyle="1" w:styleId="WW8Num91z0">
    <w:name w:val="WW8Num91z0"/>
    <w:uiPriority w:val="99"/>
    <w:rsid w:val="00AF1BA0"/>
    <w:rPr>
      <w:rFonts w:ascii="Symbol" w:hAnsi="Symbol"/>
    </w:rPr>
  </w:style>
  <w:style w:type="character" w:customStyle="1" w:styleId="WW8Num91z1">
    <w:name w:val="WW8Num91z1"/>
    <w:uiPriority w:val="99"/>
    <w:rsid w:val="00AF1BA0"/>
    <w:rPr>
      <w:rFonts w:ascii="Courier New" w:hAnsi="Courier New"/>
    </w:rPr>
  </w:style>
  <w:style w:type="character" w:customStyle="1" w:styleId="WW8Num91z2">
    <w:name w:val="WW8Num91z2"/>
    <w:uiPriority w:val="99"/>
    <w:rsid w:val="00AF1BA0"/>
    <w:rPr>
      <w:rFonts w:ascii="Wingdings" w:hAnsi="Wingdings"/>
    </w:rPr>
  </w:style>
  <w:style w:type="character" w:customStyle="1" w:styleId="WW8Num92z0">
    <w:name w:val="WW8Num92z0"/>
    <w:uiPriority w:val="99"/>
    <w:rsid w:val="00AF1BA0"/>
    <w:rPr>
      <w:rFonts w:ascii="Symbol" w:hAnsi="Symbol"/>
    </w:rPr>
  </w:style>
  <w:style w:type="character" w:customStyle="1" w:styleId="WW8Num92z1">
    <w:name w:val="WW8Num92z1"/>
    <w:uiPriority w:val="99"/>
    <w:rsid w:val="00AF1BA0"/>
    <w:rPr>
      <w:rFonts w:ascii="Courier New" w:hAnsi="Courier New"/>
    </w:rPr>
  </w:style>
  <w:style w:type="character" w:customStyle="1" w:styleId="WW8Num92z2">
    <w:name w:val="WW8Num92z2"/>
    <w:uiPriority w:val="99"/>
    <w:rsid w:val="00AF1BA0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AF1BA0"/>
  </w:style>
  <w:style w:type="character" w:customStyle="1" w:styleId="WW8Num2z5">
    <w:name w:val="WW8Num2z5"/>
    <w:uiPriority w:val="99"/>
    <w:rsid w:val="00AF1BA0"/>
  </w:style>
  <w:style w:type="character" w:customStyle="1" w:styleId="WW8Num4z1">
    <w:name w:val="WW8Num4z1"/>
    <w:uiPriority w:val="99"/>
    <w:rsid w:val="00AF1BA0"/>
    <w:rPr>
      <w:rFonts w:ascii="Courier New" w:hAnsi="Courier New"/>
    </w:rPr>
  </w:style>
  <w:style w:type="character" w:customStyle="1" w:styleId="WW8Num4z2">
    <w:name w:val="WW8Num4z2"/>
    <w:uiPriority w:val="99"/>
    <w:rsid w:val="00AF1BA0"/>
    <w:rPr>
      <w:rFonts w:ascii="Wingdings" w:hAnsi="Wingdings"/>
    </w:rPr>
  </w:style>
  <w:style w:type="character" w:customStyle="1" w:styleId="WW8Num6z1">
    <w:name w:val="WW8Num6z1"/>
    <w:uiPriority w:val="99"/>
    <w:rsid w:val="00AF1BA0"/>
  </w:style>
  <w:style w:type="character" w:customStyle="1" w:styleId="WW8Num6z2">
    <w:name w:val="WW8Num6z2"/>
    <w:uiPriority w:val="99"/>
    <w:rsid w:val="00AF1BA0"/>
  </w:style>
  <w:style w:type="character" w:customStyle="1" w:styleId="WW8Num6z3">
    <w:name w:val="WW8Num6z3"/>
    <w:uiPriority w:val="99"/>
    <w:rsid w:val="00AF1BA0"/>
  </w:style>
  <w:style w:type="character" w:customStyle="1" w:styleId="WW8Num6z4">
    <w:name w:val="WW8Num6z4"/>
    <w:uiPriority w:val="99"/>
    <w:rsid w:val="00AF1BA0"/>
  </w:style>
  <w:style w:type="character" w:customStyle="1" w:styleId="WW8Num6z5">
    <w:name w:val="WW8Num6z5"/>
    <w:uiPriority w:val="99"/>
    <w:rsid w:val="00AF1BA0"/>
  </w:style>
  <w:style w:type="character" w:customStyle="1" w:styleId="WW8Num6z6">
    <w:name w:val="WW8Num6z6"/>
    <w:uiPriority w:val="99"/>
    <w:rsid w:val="00AF1BA0"/>
  </w:style>
  <w:style w:type="character" w:customStyle="1" w:styleId="WW8Num6z7">
    <w:name w:val="WW8Num6z7"/>
    <w:uiPriority w:val="99"/>
    <w:rsid w:val="00AF1BA0"/>
  </w:style>
  <w:style w:type="character" w:customStyle="1" w:styleId="WW8Num6z8">
    <w:name w:val="WW8Num6z8"/>
    <w:uiPriority w:val="99"/>
    <w:rsid w:val="00AF1BA0"/>
  </w:style>
  <w:style w:type="character" w:customStyle="1" w:styleId="WW8Num7z1">
    <w:name w:val="WW8Num7z1"/>
    <w:uiPriority w:val="99"/>
    <w:rsid w:val="00AF1BA0"/>
    <w:rPr>
      <w:rFonts w:ascii="Courier New" w:hAnsi="Courier New"/>
    </w:rPr>
  </w:style>
  <w:style w:type="character" w:customStyle="1" w:styleId="WW8Num7z2">
    <w:name w:val="WW8Num7z2"/>
    <w:uiPriority w:val="99"/>
    <w:rsid w:val="00AF1BA0"/>
    <w:rPr>
      <w:rFonts w:ascii="Wingdings" w:hAnsi="Wingdings"/>
    </w:rPr>
  </w:style>
  <w:style w:type="character" w:customStyle="1" w:styleId="WW8Num8z1">
    <w:name w:val="WW8Num8z1"/>
    <w:uiPriority w:val="99"/>
    <w:rsid w:val="00AF1BA0"/>
    <w:rPr>
      <w:rFonts w:ascii="Courier New" w:hAnsi="Courier New"/>
    </w:rPr>
  </w:style>
  <w:style w:type="character" w:customStyle="1" w:styleId="WW8Num8z2">
    <w:name w:val="WW8Num8z2"/>
    <w:uiPriority w:val="99"/>
    <w:rsid w:val="00AF1BA0"/>
    <w:rPr>
      <w:rFonts w:ascii="Wingdings" w:hAnsi="Wingdings"/>
    </w:rPr>
  </w:style>
  <w:style w:type="character" w:customStyle="1" w:styleId="WW8Num9z1">
    <w:name w:val="WW8Num9z1"/>
    <w:uiPriority w:val="99"/>
    <w:rsid w:val="00AF1BA0"/>
    <w:rPr>
      <w:rFonts w:ascii="Symbol" w:hAnsi="Symbol"/>
      <w:color w:val="00000A"/>
    </w:rPr>
  </w:style>
  <w:style w:type="character" w:customStyle="1" w:styleId="WW8Num9z2">
    <w:name w:val="WW8Num9z2"/>
    <w:uiPriority w:val="99"/>
    <w:rsid w:val="00AF1BA0"/>
    <w:rPr>
      <w:rFonts w:ascii="Wingdings" w:hAnsi="Wingdings"/>
    </w:rPr>
  </w:style>
  <w:style w:type="character" w:customStyle="1" w:styleId="WW8Num9z4">
    <w:name w:val="WW8Num9z4"/>
    <w:uiPriority w:val="99"/>
    <w:rsid w:val="00AF1BA0"/>
    <w:rPr>
      <w:rFonts w:ascii="Courier New" w:hAnsi="Courier New"/>
    </w:rPr>
  </w:style>
  <w:style w:type="character" w:customStyle="1" w:styleId="WW8Num10z1">
    <w:name w:val="WW8Num10z1"/>
    <w:uiPriority w:val="99"/>
    <w:rsid w:val="00AF1BA0"/>
    <w:rPr>
      <w:rFonts w:ascii="Courier New" w:hAnsi="Courier New"/>
    </w:rPr>
  </w:style>
  <w:style w:type="character" w:customStyle="1" w:styleId="WW8Num10z2">
    <w:name w:val="WW8Num10z2"/>
    <w:uiPriority w:val="99"/>
    <w:rsid w:val="00AF1BA0"/>
    <w:rPr>
      <w:rFonts w:ascii="Wingdings" w:hAnsi="Wingdings"/>
    </w:rPr>
  </w:style>
  <w:style w:type="character" w:customStyle="1" w:styleId="WW8Num11z3">
    <w:name w:val="WW8Num11z3"/>
    <w:uiPriority w:val="99"/>
    <w:rsid w:val="00AF1BA0"/>
    <w:rPr>
      <w:rFonts w:ascii="Symbol" w:hAnsi="Symbol"/>
    </w:rPr>
  </w:style>
  <w:style w:type="character" w:customStyle="1" w:styleId="WW8Num11z4">
    <w:name w:val="WW8Num11z4"/>
    <w:uiPriority w:val="99"/>
    <w:rsid w:val="00AF1BA0"/>
    <w:rPr>
      <w:rFonts w:ascii="Courier New" w:hAnsi="Courier New"/>
    </w:rPr>
  </w:style>
  <w:style w:type="character" w:customStyle="1" w:styleId="WW8Num12z1">
    <w:name w:val="WW8Num12z1"/>
    <w:uiPriority w:val="99"/>
    <w:rsid w:val="00AF1BA0"/>
    <w:rPr>
      <w:rFonts w:ascii="Courier New" w:hAnsi="Courier New"/>
    </w:rPr>
  </w:style>
  <w:style w:type="character" w:customStyle="1" w:styleId="WW8Num12z2">
    <w:name w:val="WW8Num12z2"/>
    <w:uiPriority w:val="99"/>
    <w:rsid w:val="00AF1BA0"/>
    <w:rPr>
      <w:rFonts w:ascii="Wingdings" w:hAnsi="Wingdings"/>
    </w:rPr>
  </w:style>
  <w:style w:type="character" w:customStyle="1" w:styleId="WW8Num13z1">
    <w:name w:val="WW8Num13z1"/>
    <w:uiPriority w:val="99"/>
    <w:rsid w:val="00AF1BA0"/>
    <w:rPr>
      <w:rFonts w:ascii="Courier New" w:hAnsi="Courier New"/>
    </w:rPr>
  </w:style>
  <w:style w:type="character" w:customStyle="1" w:styleId="WW8Num13z2">
    <w:name w:val="WW8Num13z2"/>
    <w:uiPriority w:val="99"/>
    <w:rsid w:val="00AF1BA0"/>
    <w:rPr>
      <w:rFonts w:ascii="Wingdings" w:hAnsi="Wingdings"/>
    </w:rPr>
  </w:style>
  <w:style w:type="character" w:customStyle="1" w:styleId="WW8Num14z1">
    <w:name w:val="WW8Num14z1"/>
    <w:uiPriority w:val="99"/>
    <w:rsid w:val="00AF1BA0"/>
    <w:rPr>
      <w:rFonts w:ascii="Courier New" w:hAnsi="Courier New"/>
    </w:rPr>
  </w:style>
  <w:style w:type="character" w:customStyle="1" w:styleId="WW8Num14z2">
    <w:name w:val="WW8Num14z2"/>
    <w:uiPriority w:val="99"/>
    <w:rsid w:val="00AF1BA0"/>
    <w:rPr>
      <w:rFonts w:ascii="Wingdings" w:hAnsi="Wingdings"/>
    </w:rPr>
  </w:style>
  <w:style w:type="character" w:customStyle="1" w:styleId="WW8Num15z1">
    <w:name w:val="WW8Num15z1"/>
    <w:uiPriority w:val="99"/>
    <w:rsid w:val="00AF1BA0"/>
    <w:rPr>
      <w:rFonts w:ascii="Courier New" w:hAnsi="Courier New"/>
    </w:rPr>
  </w:style>
  <w:style w:type="character" w:customStyle="1" w:styleId="WW8Num15z2">
    <w:name w:val="WW8Num15z2"/>
    <w:uiPriority w:val="99"/>
    <w:rsid w:val="00AF1BA0"/>
    <w:rPr>
      <w:rFonts w:ascii="Wingdings" w:hAnsi="Wingdings"/>
    </w:rPr>
  </w:style>
  <w:style w:type="character" w:customStyle="1" w:styleId="WW8Num16z1">
    <w:name w:val="WW8Num16z1"/>
    <w:uiPriority w:val="99"/>
    <w:rsid w:val="00AF1BA0"/>
    <w:rPr>
      <w:rFonts w:ascii="Courier New" w:hAnsi="Courier New"/>
    </w:rPr>
  </w:style>
  <w:style w:type="character" w:customStyle="1" w:styleId="WW8Num16z2">
    <w:name w:val="WW8Num16z2"/>
    <w:uiPriority w:val="99"/>
    <w:rsid w:val="00AF1BA0"/>
    <w:rPr>
      <w:rFonts w:ascii="Wingdings" w:hAnsi="Wingdings"/>
    </w:rPr>
  </w:style>
  <w:style w:type="character" w:customStyle="1" w:styleId="WW8Num17z1">
    <w:name w:val="WW8Num17z1"/>
    <w:uiPriority w:val="99"/>
    <w:rsid w:val="00AF1BA0"/>
    <w:rPr>
      <w:rFonts w:ascii="Courier New" w:hAnsi="Courier New"/>
    </w:rPr>
  </w:style>
  <w:style w:type="character" w:customStyle="1" w:styleId="WW8Num17z2">
    <w:name w:val="WW8Num17z2"/>
    <w:uiPriority w:val="99"/>
    <w:rsid w:val="00AF1BA0"/>
    <w:rPr>
      <w:rFonts w:ascii="Wingdings" w:hAnsi="Wingdings"/>
    </w:rPr>
  </w:style>
  <w:style w:type="character" w:customStyle="1" w:styleId="WW8Num18z1">
    <w:name w:val="WW8Num18z1"/>
    <w:uiPriority w:val="99"/>
    <w:rsid w:val="00AF1BA0"/>
    <w:rPr>
      <w:rFonts w:ascii="Courier New" w:hAnsi="Courier New"/>
    </w:rPr>
  </w:style>
  <w:style w:type="character" w:customStyle="1" w:styleId="WW8Num18z2">
    <w:name w:val="WW8Num18z2"/>
    <w:uiPriority w:val="99"/>
    <w:rsid w:val="00AF1BA0"/>
    <w:rPr>
      <w:rFonts w:ascii="Wingdings" w:hAnsi="Wingdings"/>
    </w:rPr>
  </w:style>
  <w:style w:type="character" w:customStyle="1" w:styleId="WW8Num19z1">
    <w:name w:val="WW8Num19z1"/>
    <w:uiPriority w:val="99"/>
    <w:rsid w:val="00AF1BA0"/>
    <w:rPr>
      <w:rFonts w:ascii="Courier New" w:hAnsi="Courier New"/>
    </w:rPr>
  </w:style>
  <w:style w:type="character" w:customStyle="1" w:styleId="WW8Num20z2">
    <w:name w:val="WW8Num20z2"/>
    <w:uiPriority w:val="99"/>
    <w:rsid w:val="00AF1BA0"/>
    <w:rPr>
      <w:rFonts w:ascii="Wingdings" w:hAnsi="Wingdings"/>
    </w:rPr>
  </w:style>
  <w:style w:type="character" w:customStyle="1" w:styleId="WW8Num20z3">
    <w:name w:val="WW8Num20z3"/>
    <w:uiPriority w:val="99"/>
    <w:rsid w:val="00AF1BA0"/>
    <w:rPr>
      <w:rFonts w:ascii="Symbol" w:hAnsi="Symbol"/>
    </w:rPr>
  </w:style>
  <w:style w:type="character" w:customStyle="1" w:styleId="WW8Num21z1">
    <w:name w:val="WW8Num21z1"/>
    <w:uiPriority w:val="99"/>
    <w:rsid w:val="00AF1BA0"/>
    <w:rPr>
      <w:rFonts w:ascii="Courier New" w:hAnsi="Courier New"/>
    </w:rPr>
  </w:style>
  <w:style w:type="character" w:customStyle="1" w:styleId="WW8Num21z2">
    <w:name w:val="WW8Num21z2"/>
    <w:uiPriority w:val="99"/>
    <w:rsid w:val="00AF1BA0"/>
    <w:rPr>
      <w:rFonts w:ascii="Wingdings" w:hAnsi="Wingdings"/>
    </w:rPr>
  </w:style>
  <w:style w:type="character" w:customStyle="1" w:styleId="WW8Num22z1">
    <w:name w:val="WW8Num22z1"/>
    <w:uiPriority w:val="99"/>
    <w:rsid w:val="00AF1BA0"/>
  </w:style>
  <w:style w:type="character" w:customStyle="1" w:styleId="WW8Num23z1">
    <w:name w:val="WW8Num23z1"/>
    <w:uiPriority w:val="99"/>
    <w:rsid w:val="00AF1BA0"/>
    <w:rPr>
      <w:rFonts w:ascii="Courier New" w:hAnsi="Courier New"/>
    </w:rPr>
  </w:style>
  <w:style w:type="character" w:customStyle="1" w:styleId="WW8Num23z2">
    <w:name w:val="WW8Num23z2"/>
    <w:uiPriority w:val="99"/>
    <w:rsid w:val="00AF1BA0"/>
    <w:rPr>
      <w:rFonts w:ascii="Wingdings" w:hAnsi="Wingdings"/>
    </w:rPr>
  </w:style>
  <w:style w:type="character" w:customStyle="1" w:styleId="WW8Num24z1">
    <w:name w:val="WW8Num24z1"/>
    <w:uiPriority w:val="99"/>
    <w:rsid w:val="00AF1BA0"/>
    <w:rPr>
      <w:rFonts w:ascii="Courier New" w:hAnsi="Courier New"/>
    </w:rPr>
  </w:style>
  <w:style w:type="character" w:customStyle="1" w:styleId="WW8Num24z2">
    <w:name w:val="WW8Num24z2"/>
    <w:uiPriority w:val="99"/>
    <w:rsid w:val="00AF1BA0"/>
    <w:rPr>
      <w:rFonts w:ascii="Wingdings" w:hAnsi="Wingdings"/>
    </w:rPr>
  </w:style>
  <w:style w:type="character" w:customStyle="1" w:styleId="WW8Num25z1">
    <w:name w:val="WW8Num25z1"/>
    <w:uiPriority w:val="99"/>
    <w:rsid w:val="00AF1BA0"/>
  </w:style>
  <w:style w:type="character" w:customStyle="1" w:styleId="WW8Num25z2">
    <w:name w:val="WW8Num25z2"/>
    <w:uiPriority w:val="99"/>
    <w:rsid w:val="00AF1BA0"/>
    <w:rPr>
      <w:rFonts w:ascii="Symbol" w:hAnsi="Symbol"/>
    </w:rPr>
  </w:style>
  <w:style w:type="character" w:customStyle="1" w:styleId="WW8Num25z4">
    <w:name w:val="WW8Num25z4"/>
    <w:uiPriority w:val="99"/>
    <w:rsid w:val="00AF1BA0"/>
    <w:rPr>
      <w:rFonts w:ascii="Courier New" w:hAnsi="Courier New"/>
    </w:rPr>
  </w:style>
  <w:style w:type="character" w:customStyle="1" w:styleId="WW8Num25z5">
    <w:name w:val="WW8Num25z5"/>
    <w:uiPriority w:val="99"/>
    <w:rsid w:val="00AF1BA0"/>
    <w:rPr>
      <w:rFonts w:ascii="Wingdings" w:hAnsi="Wingdings"/>
    </w:rPr>
  </w:style>
  <w:style w:type="character" w:customStyle="1" w:styleId="WW8Num26z1">
    <w:name w:val="WW8Num26z1"/>
    <w:uiPriority w:val="99"/>
    <w:rsid w:val="00AF1BA0"/>
    <w:rPr>
      <w:rFonts w:ascii="Courier New" w:hAnsi="Courier New"/>
    </w:rPr>
  </w:style>
  <w:style w:type="character" w:customStyle="1" w:styleId="WW8Num26z2">
    <w:name w:val="WW8Num26z2"/>
    <w:uiPriority w:val="99"/>
    <w:rsid w:val="00AF1BA0"/>
    <w:rPr>
      <w:rFonts w:ascii="Wingdings" w:hAnsi="Wingdings"/>
    </w:rPr>
  </w:style>
  <w:style w:type="character" w:customStyle="1" w:styleId="WW8Num27z1">
    <w:name w:val="WW8Num27z1"/>
    <w:uiPriority w:val="99"/>
    <w:rsid w:val="00AF1BA0"/>
    <w:rPr>
      <w:rFonts w:ascii="Courier New" w:hAnsi="Courier New"/>
    </w:rPr>
  </w:style>
  <w:style w:type="character" w:customStyle="1" w:styleId="WW8Num27z2">
    <w:name w:val="WW8Num27z2"/>
    <w:uiPriority w:val="99"/>
    <w:rsid w:val="00AF1BA0"/>
    <w:rPr>
      <w:rFonts w:ascii="Wingdings" w:hAnsi="Wingdings"/>
    </w:rPr>
  </w:style>
  <w:style w:type="character" w:customStyle="1" w:styleId="WW8Num28z1">
    <w:name w:val="WW8Num28z1"/>
    <w:uiPriority w:val="99"/>
    <w:rsid w:val="00AF1BA0"/>
  </w:style>
  <w:style w:type="character" w:customStyle="1" w:styleId="WW8Num29z1">
    <w:name w:val="WW8Num29z1"/>
    <w:uiPriority w:val="99"/>
    <w:rsid w:val="00AF1BA0"/>
    <w:rPr>
      <w:rFonts w:ascii="Courier New" w:hAnsi="Courier New"/>
    </w:rPr>
  </w:style>
  <w:style w:type="character" w:customStyle="1" w:styleId="WW8Num29z2">
    <w:name w:val="WW8Num29z2"/>
    <w:uiPriority w:val="99"/>
    <w:rsid w:val="00AF1BA0"/>
    <w:rPr>
      <w:rFonts w:ascii="Wingdings" w:hAnsi="Wingdings"/>
    </w:rPr>
  </w:style>
  <w:style w:type="character" w:customStyle="1" w:styleId="WW8Num30z1">
    <w:name w:val="WW8Num30z1"/>
    <w:uiPriority w:val="99"/>
    <w:rsid w:val="00AF1BA0"/>
    <w:rPr>
      <w:rFonts w:ascii="Courier New" w:hAnsi="Courier New"/>
    </w:rPr>
  </w:style>
  <w:style w:type="character" w:customStyle="1" w:styleId="WW8Num30z2">
    <w:name w:val="WW8Num30z2"/>
    <w:uiPriority w:val="99"/>
    <w:rsid w:val="00AF1BA0"/>
    <w:rPr>
      <w:rFonts w:ascii="Wingdings" w:hAnsi="Wingdings"/>
    </w:rPr>
  </w:style>
  <w:style w:type="character" w:customStyle="1" w:styleId="WW8Num31z1">
    <w:name w:val="WW8Num31z1"/>
    <w:uiPriority w:val="99"/>
    <w:rsid w:val="00AF1BA0"/>
    <w:rPr>
      <w:rFonts w:ascii="Courier New" w:hAnsi="Courier New"/>
    </w:rPr>
  </w:style>
  <w:style w:type="character" w:customStyle="1" w:styleId="WW8Num31z2">
    <w:name w:val="WW8Num31z2"/>
    <w:uiPriority w:val="99"/>
    <w:rsid w:val="00AF1BA0"/>
    <w:rPr>
      <w:rFonts w:ascii="Wingdings" w:hAnsi="Wingdings"/>
    </w:rPr>
  </w:style>
  <w:style w:type="character" w:customStyle="1" w:styleId="WW8Num32z1">
    <w:name w:val="WW8Num32z1"/>
    <w:uiPriority w:val="99"/>
    <w:rsid w:val="00AF1BA0"/>
    <w:rPr>
      <w:rFonts w:ascii="Courier New" w:hAnsi="Courier New"/>
    </w:rPr>
  </w:style>
  <w:style w:type="character" w:customStyle="1" w:styleId="WW8Num32z2">
    <w:name w:val="WW8Num32z2"/>
    <w:uiPriority w:val="99"/>
    <w:rsid w:val="00AF1BA0"/>
    <w:rPr>
      <w:rFonts w:ascii="Wingdings" w:hAnsi="Wingdings"/>
    </w:rPr>
  </w:style>
  <w:style w:type="character" w:customStyle="1" w:styleId="WW8Num32z3">
    <w:name w:val="WW8Num32z3"/>
    <w:uiPriority w:val="99"/>
    <w:rsid w:val="00AF1BA0"/>
    <w:rPr>
      <w:rFonts w:ascii="Symbol" w:hAnsi="Symbol"/>
    </w:rPr>
  </w:style>
  <w:style w:type="character" w:customStyle="1" w:styleId="WW8Num33z1">
    <w:name w:val="WW8Num33z1"/>
    <w:uiPriority w:val="99"/>
    <w:rsid w:val="00AF1BA0"/>
    <w:rPr>
      <w:rFonts w:ascii="Courier New" w:hAnsi="Courier New"/>
    </w:rPr>
  </w:style>
  <w:style w:type="character" w:customStyle="1" w:styleId="WW8Num33z2">
    <w:name w:val="WW8Num33z2"/>
    <w:uiPriority w:val="99"/>
    <w:rsid w:val="00AF1BA0"/>
    <w:rPr>
      <w:rFonts w:ascii="Wingdings" w:hAnsi="Wingdings"/>
    </w:rPr>
  </w:style>
  <w:style w:type="character" w:customStyle="1" w:styleId="WW8Num34z2">
    <w:name w:val="WW8Num34z2"/>
    <w:uiPriority w:val="99"/>
    <w:rsid w:val="00AF1BA0"/>
    <w:rPr>
      <w:rFonts w:ascii="Wingdings" w:hAnsi="Wingdings"/>
    </w:rPr>
  </w:style>
  <w:style w:type="character" w:customStyle="1" w:styleId="WW8Num34z4">
    <w:name w:val="WW8Num34z4"/>
    <w:uiPriority w:val="99"/>
    <w:rsid w:val="00AF1BA0"/>
    <w:rPr>
      <w:rFonts w:ascii="Courier New" w:hAnsi="Courier New"/>
    </w:rPr>
  </w:style>
  <w:style w:type="character" w:customStyle="1" w:styleId="WW8Num35z1">
    <w:name w:val="WW8Num35z1"/>
    <w:uiPriority w:val="99"/>
    <w:rsid w:val="00AF1BA0"/>
  </w:style>
  <w:style w:type="character" w:customStyle="1" w:styleId="WW8Num36z1">
    <w:name w:val="WW8Num36z1"/>
    <w:uiPriority w:val="99"/>
    <w:rsid w:val="00AF1BA0"/>
    <w:rPr>
      <w:rFonts w:ascii="Courier New" w:hAnsi="Courier New"/>
    </w:rPr>
  </w:style>
  <w:style w:type="character" w:customStyle="1" w:styleId="WW8Num36z2">
    <w:name w:val="WW8Num36z2"/>
    <w:uiPriority w:val="99"/>
    <w:rsid w:val="00AF1BA0"/>
    <w:rPr>
      <w:rFonts w:ascii="Wingdings" w:hAnsi="Wingdings"/>
    </w:rPr>
  </w:style>
  <w:style w:type="character" w:customStyle="1" w:styleId="WW8Num37z1">
    <w:name w:val="WW8Num37z1"/>
    <w:uiPriority w:val="99"/>
    <w:rsid w:val="00AF1BA0"/>
    <w:rPr>
      <w:rFonts w:ascii="Courier New" w:hAnsi="Courier New"/>
    </w:rPr>
  </w:style>
  <w:style w:type="character" w:customStyle="1" w:styleId="WW8Num37z2">
    <w:name w:val="WW8Num37z2"/>
    <w:uiPriority w:val="99"/>
    <w:rsid w:val="00AF1BA0"/>
    <w:rPr>
      <w:rFonts w:ascii="Wingdings" w:hAnsi="Wingdings"/>
    </w:rPr>
  </w:style>
  <w:style w:type="character" w:customStyle="1" w:styleId="WW8Num38z1">
    <w:name w:val="WW8Num38z1"/>
    <w:uiPriority w:val="99"/>
    <w:rsid w:val="00AF1BA0"/>
    <w:rPr>
      <w:rFonts w:ascii="Courier New" w:hAnsi="Courier New"/>
    </w:rPr>
  </w:style>
  <w:style w:type="character" w:customStyle="1" w:styleId="WW8Num38z2">
    <w:name w:val="WW8Num38z2"/>
    <w:uiPriority w:val="99"/>
    <w:rsid w:val="00AF1BA0"/>
    <w:rPr>
      <w:rFonts w:ascii="Wingdings" w:hAnsi="Wingdings"/>
    </w:rPr>
  </w:style>
  <w:style w:type="character" w:customStyle="1" w:styleId="WW8Num39z1">
    <w:name w:val="WW8Num39z1"/>
    <w:uiPriority w:val="99"/>
    <w:rsid w:val="00AF1BA0"/>
    <w:rPr>
      <w:rFonts w:ascii="Courier New" w:hAnsi="Courier New"/>
    </w:rPr>
  </w:style>
  <w:style w:type="character" w:customStyle="1" w:styleId="WW8Num39z3">
    <w:name w:val="WW8Num39z3"/>
    <w:uiPriority w:val="99"/>
    <w:rsid w:val="00AF1BA0"/>
    <w:rPr>
      <w:rFonts w:ascii="Symbol" w:hAnsi="Symbol"/>
    </w:rPr>
  </w:style>
  <w:style w:type="character" w:customStyle="1" w:styleId="WW8Num40z1">
    <w:name w:val="WW8Num40z1"/>
    <w:uiPriority w:val="99"/>
    <w:rsid w:val="00AF1BA0"/>
    <w:rPr>
      <w:rFonts w:ascii="Courier New" w:hAnsi="Courier New"/>
    </w:rPr>
  </w:style>
  <w:style w:type="character" w:customStyle="1" w:styleId="WW8Num40z2">
    <w:name w:val="WW8Num40z2"/>
    <w:uiPriority w:val="99"/>
    <w:rsid w:val="00AF1BA0"/>
    <w:rPr>
      <w:rFonts w:ascii="Wingdings" w:hAnsi="Wingdings"/>
    </w:rPr>
  </w:style>
  <w:style w:type="character" w:customStyle="1" w:styleId="WW8Num41z1">
    <w:name w:val="WW8Num41z1"/>
    <w:uiPriority w:val="99"/>
    <w:rsid w:val="00AF1BA0"/>
    <w:rPr>
      <w:rFonts w:ascii="Courier New" w:hAnsi="Courier New"/>
    </w:rPr>
  </w:style>
  <w:style w:type="character" w:customStyle="1" w:styleId="WW8Num41z2">
    <w:name w:val="WW8Num41z2"/>
    <w:uiPriority w:val="99"/>
    <w:rsid w:val="00AF1BA0"/>
    <w:rPr>
      <w:rFonts w:ascii="Wingdings" w:hAnsi="Wingdings"/>
    </w:rPr>
  </w:style>
  <w:style w:type="character" w:customStyle="1" w:styleId="WW8Num42z1">
    <w:name w:val="WW8Num42z1"/>
    <w:uiPriority w:val="99"/>
    <w:rsid w:val="00AF1BA0"/>
    <w:rPr>
      <w:rFonts w:ascii="Courier New" w:hAnsi="Courier New"/>
    </w:rPr>
  </w:style>
  <w:style w:type="character" w:customStyle="1" w:styleId="WW8Num42z2">
    <w:name w:val="WW8Num42z2"/>
    <w:uiPriority w:val="99"/>
    <w:rsid w:val="00AF1BA0"/>
    <w:rPr>
      <w:rFonts w:ascii="Wingdings" w:hAnsi="Wingdings"/>
    </w:rPr>
  </w:style>
  <w:style w:type="character" w:customStyle="1" w:styleId="WW8Num44z1">
    <w:name w:val="WW8Num44z1"/>
    <w:uiPriority w:val="99"/>
    <w:rsid w:val="00AF1BA0"/>
    <w:rPr>
      <w:rFonts w:ascii="Courier New" w:hAnsi="Courier New"/>
    </w:rPr>
  </w:style>
  <w:style w:type="character" w:customStyle="1" w:styleId="WW8Num44z2">
    <w:name w:val="WW8Num44z2"/>
    <w:uiPriority w:val="99"/>
    <w:rsid w:val="00AF1BA0"/>
    <w:rPr>
      <w:rFonts w:ascii="Wingdings" w:hAnsi="Wingdings"/>
    </w:rPr>
  </w:style>
  <w:style w:type="character" w:customStyle="1" w:styleId="WW8Num45z1">
    <w:name w:val="WW8Num45z1"/>
    <w:uiPriority w:val="99"/>
    <w:rsid w:val="00AF1BA0"/>
    <w:rPr>
      <w:rFonts w:ascii="Courier New" w:hAnsi="Courier New"/>
    </w:rPr>
  </w:style>
  <w:style w:type="character" w:customStyle="1" w:styleId="WW8Num45z2">
    <w:name w:val="WW8Num45z2"/>
    <w:uiPriority w:val="99"/>
    <w:rsid w:val="00AF1BA0"/>
    <w:rPr>
      <w:rFonts w:ascii="Wingdings" w:hAnsi="Wingdings"/>
    </w:rPr>
  </w:style>
  <w:style w:type="character" w:customStyle="1" w:styleId="WW8Num46z1">
    <w:name w:val="WW8Num46z1"/>
    <w:uiPriority w:val="99"/>
    <w:rsid w:val="00AF1BA0"/>
    <w:rPr>
      <w:rFonts w:ascii="Courier New" w:hAnsi="Courier New"/>
    </w:rPr>
  </w:style>
  <w:style w:type="character" w:customStyle="1" w:styleId="WW8Num46z2">
    <w:name w:val="WW8Num46z2"/>
    <w:uiPriority w:val="99"/>
    <w:rsid w:val="00AF1BA0"/>
    <w:rPr>
      <w:rFonts w:ascii="Wingdings" w:hAnsi="Wingdings"/>
    </w:rPr>
  </w:style>
  <w:style w:type="character" w:customStyle="1" w:styleId="WW8Num47z2">
    <w:name w:val="WW8Num47z2"/>
    <w:uiPriority w:val="99"/>
    <w:rsid w:val="00AF1BA0"/>
    <w:rPr>
      <w:rFonts w:ascii="Wingdings" w:hAnsi="Wingdings"/>
    </w:rPr>
  </w:style>
  <w:style w:type="character" w:customStyle="1" w:styleId="WW8Num47z4">
    <w:name w:val="WW8Num47z4"/>
    <w:uiPriority w:val="99"/>
    <w:rsid w:val="00AF1BA0"/>
    <w:rPr>
      <w:rFonts w:ascii="Courier New" w:hAnsi="Courier New"/>
    </w:rPr>
  </w:style>
  <w:style w:type="character" w:customStyle="1" w:styleId="WW8Num48z1">
    <w:name w:val="WW8Num48z1"/>
    <w:uiPriority w:val="99"/>
    <w:rsid w:val="00AF1BA0"/>
    <w:rPr>
      <w:rFonts w:ascii="Courier New" w:hAnsi="Courier New"/>
    </w:rPr>
  </w:style>
  <w:style w:type="character" w:customStyle="1" w:styleId="WW8Num48z2">
    <w:name w:val="WW8Num48z2"/>
    <w:uiPriority w:val="99"/>
    <w:rsid w:val="00AF1BA0"/>
    <w:rPr>
      <w:rFonts w:ascii="Wingdings" w:hAnsi="Wingdings"/>
    </w:rPr>
  </w:style>
  <w:style w:type="character" w:customStyle="1" w:styleId="WW8Num49z1">
    <w:name w:val="WW8Num49z1"/>
    <w:uiPriority w:val="99"/>
    <w:rsid w:val="00AF1BA0"/>
    <w:rPr>
      <w:rFonts w:ascii="Courier New" w:hAnsi="Courier New"/>
    </w:rPr>
  </w:style>
  <w:style w:type="character" w:customStyle="1" w:styleId="WW8Num49z2">
    <w:name w:val="WW8Num49z2"/>
    <w:uiPriority w:val="99"/>
    <w:rsid w:val="00AF1BA0"/>
    <w:rPr>
      <w:rFonts w:ascii="Wingdings" w:hAnsi="Wingdings"/>
    </w:rPr>
  </w:style>
  <w:style w:type="character" w:customStyle="1" w:styleId="WW8Num50z1">
    <w:name w:val="WW8Num50z1"/>
    <w:uiPriority w:val="99"/>
    <w:rsid w:val="00AF1BA0"/>
    <w:rPr>
      <w:rFonts w:ascii="Courier New" w:hAnsi="Courier New"/>
    </w:rPr>
  </w:style>
  <w:style w:type="character" w:customStyle="1" w:styleId="WW8Num50z2">
    <w:name w:val="WW8Num50z2"/>
    <w:uiPriority w:val="99"/>
    <w:rsid w:val="00AF1BA0"/>
    <w:rPr>
      <w:rFonts w:ascii="Wingdings" w:hAnsi="Wingdings"/>
    </w:rPr>
  </w:style>
  <w:style w:type="character" w:customStyle="1" w:styleId="WW8Num51z1">
    <w:name w:val="WW8Num51z1"/>
    <w:uiPriority w:val="99"/>
    <w:rsid w:val="00AF1BA0"/>
  </w:style>
  <w:style w:type="character" w:customStyle="1" w:styleId="WW8Num52z1">
    <w:name w:val="WW8Num52z1"/>
    <w:uiPriority w:val="99"/>
    <w:rsid w:val="00AF1BA0"/>
    <w:rPr>
      <w:rFonts w:ascii="Courier New" w:hAnsi="Courier New"/>
    </w:rPr>
  </w:style>
  <w:style w:type="character" w:customStyle="1" w:styleId="WW8Num52z2">
    <w:name w:val="WW8Num52z2"/>
    <w:uiPriority w:val="99"/>
    <w:rsid w:val="00AF1BA0"/>
    <w:rPr>
      <w:rFonts w:ascii="Wingdings" w:hAnsi="Wingdings"/>
    </w:rPr>
  </w:style>
  <w:style w:type="character" w:customStyle="1" w:styleId="WW8Num53z1">
    <w:name w:val="WW8Num53z1"/>
    <w:uiPriority w:val="99"/>
    <w:rsid w:val="00AF1BA0"/>
    <w:rPr>
      <w:rFonts w:ascii="Courier New" w:hAnsi="Courier New"/>
    </w:rPr>
  </w:style>
  <w:style w:type="character" w:customStyle="1" w:styleId="WW8Num53z2">
    <w:name w:val="WW8Num53z2"/>
    <w:uiPriority w:val="99"/>
    <w:rsid w:val="00AF1BA0"/>
    <w:rPr>
      <w:rFonts w:ascii="Wingdings" w:hAnsi="Wingdings"/>
    </w:rPr>
  </w:style>
  <w:style w:type="character" w:customStyle="1" w:styleId="WW8Num54z1">
    <w:name w:val="WW8Num54z1"/>
    <w:uiPriority w:val="99"/>
    <w:rsid w:val="00AF1BA0"/>
    <w:rPr>
      <w:rFonts w:ascii="Courier New" w:hAnsi="Courier New"/>
    </w:rPr>
  </w:style>
  <w:style w:type="character" w:customStyle="1" w:styleId="WW8Num54z2">
    <w:name w:val="WW8Num54z2"/>
    <w:uiPriority w:val="99"/>
    <w:rsid w:val="00AF1BA0"/>
    <w:rPr>
      <w:rFonts w:ascii="Wingdings" w:hAnsi="Wingdings"/>
    </w:rPr>
  </w:style>
  <w:style w:type="character" w:customStyle="1" w:styleId="WW8Num55z1">
    <w:name w:val="WW8Num55z1"/>
    <w:uiPriority w:val="99"/>
    <w:rsid w:val="00AF1BA0"/>
    <w:rPr>
      <w:rFonts w:ascii="Courier New" w:hAnsi="Courier New"/>
    </w:rPr>
  </w:style>
  <w:style w:type="character" w:customStyle="1" w:styleId="WW8Num56z2">
    <w:name w:val="WW8Num56z2"/>
    <w:uiPriority w:val="99"/>
    <w:rsid w:val="00AF1BA0"/>
    <w:rPr>
      <w:rFonts w:ascii="Wingdings" w:hAnsi="Wingdings"/>
    </w:rPr>
  </w:style>
  <w:style w:type="character" w:customStyle="1" w:styleId="WW8Num56z3">
    <w:name w:val="WW8Num56z3"/>
    <w:uiPriority w:val="99"/>
    <w:rsid w:val="00AF1BA0"/>
    <w:rPr>
      <w:rFonts w:ascii="Symbol" w:hAnsi="Symbol"/>
    </w:rPr>
  </w:style>
  <w:style w:type="character" w:customStyle="1" w:styleId="WW8Num56z4">
    <w:name w:val="WW8Num56z4"/>
    <w:uiPriority w:val="99"/>
    <w:rsid w:val="00AF1BA0"/>
    <w:rPr>
      <w:rFonts w:ascii="Courier New" w:hAnsi="Courier New"/>
    </w:rPr>
  </w:style>
  <w:style w:type="character" w:customStyle="1" w:styleId="WW8Num57z1">
    <w:name w:val="WW8Num57z1"/>
    <w:uiPriority w:val="99"/>
    <w:rsid w:val="00AF1BA0"/>
    <w:rPr>
      <w:rFonts w:ascii="Courier New" w:hAnsi="Courier New"/>
    </w:rPr>
  </w:style>
  <w:style w:type="character" w:customStyle="1" w:styleId="WW8Num57z2">
    <w:name w:val="WW8Num57z2"/>
    <w:uiPriority w:val="99"/>
    <w:rsid w:val="00AF1BA0"/>
    <w:rPr>
      <w:rFonts w:ascii="Wingdings" w:hAnsi="Wingdings"/>
    </w:rPr>
  </w:style>
  <w:style w:type="character" w:customStyle="1" w:styleId="WW8Num58z2">
    <w:name w:val="WW8Num58z2"/>
    <w:uiPriority w:val="99"/>
    <w:rsid w:val="00AF1BA0"/>
    <w:rPr>
      <w:rFonts w:ascii="Wingdings" w:hAnsi="Wingdings"/>
    </w:rPr>
  </w:style>
  <w:style w:type="character" w:customStyle="1" w:styleId="WW8Num58z3">
    <w:name w:val="WW8Num58z3"/>
    <w:uiPriority w:val="99"/>
    <w:rsid w:val="00AF1BA0"/>
    <w:rPr>
      <w:rFonts w:ascii="Symbol" w:hAnsi="Symbol"/>
    </w:rPr>
  </w:style>
  <w:style w:type="character" w:customStyle="1" w:styleId="WW8Num59z1">
    <w:name w:val="WW8Num59z1"/>
    <w:uiPriority w:val="99"/>
    <w:rsid w:val="00AF1BA0"/>
    <w:rPr>
      <w:rFonts w:ascii="Courier New" w:hAnsi="Courier New"/>
    </w:rPr>
  </w:style>
  <w:style w:type="character" w:customStyle="1" w:styleId="WW8Num59z2">
    <w:name w:val="WW8Num59z2"/>
    <w:uiPriority w:val="99"/>
    <w:rsid w:val="00AF1BA0"/>
    <w:rPr>
      <w:rFonts w:ascii="Wingdings" w:hAnsi="Wingdings"/>
    </w:rPr>
  </w:style>
  <w:style w:type="character" w:customStyle="1" w:styleId="WW8Num60z2">
    <w:name w:val="WW8Num60z2"/>
    <w:uiPriority w:val="99"/>
    <w:rsid w:val="00AF1BA0"/>
    <w:rPr>
      <w:rFonts w:ascii="Wingdings" w:hAnsi="Wingdings"/>
    </w:rPr>
  </w:style>
  <w:style w:type="character" w:customStyle="1" w:styleId="WW8Num60z3">
    <w:name w:val="WW8Num60z3"/>
    <w:uiPriority w:val="99"/>
    <w:rsid w:val="00AF1BA0"/>
    <w:rPr>
      <w:rFonts w:ascii="Symbol" w:hAnsi="Symbol"/>
    </w:rPr>
  </w:style>
  <w:style w:type="character" w:customStyle="1" w:styleId="WW8Num61z1">
    <w:name w:val="WW8Num61z1"/>
    <w:uiPriority w:val="99"/>
    <w:rsid w:val="00AF1BA0"/>
    <w:rPr>
      <w:rFonts w:ascii="Courier New" w:hAnsi="Courier New"/>
    </w:rPr>
  </w:style>
  <w:style w:type="character" w:customStyle="1" w:styleId="WW8Num61z2">
    <w:name w:val="WW8Num61z2"/>
    <w:uiPriority w:val="99"/>
    <w:rsid w:val="00AF1BA0"/>
    <w:rPr>
      <w:rFonts w:ascii="Wingdings" w:hAnsi="Wingdings"/>
    </w:rPr>
  </w:style>
  <w:style w:type="character" w:customStyle="1" w:styleId="WW8Num62z1">
    <w:name w:val="WW8Num62z1"/>
    <w:uiPriority w:val="99"/>
    <w:rsid w:val="00AF1BA0"/>
    <w:rPr>
      <w:rFonts w:ascii="Courier New" w:hAnsi="Courier New"/>
    </w:rPr>
  </w:style>
  <w:style w:type="character" w:customStyle="1" w:styleId="WW8Num62z2">
    <w:name w:val="WW8Num62z2"/>
    <w:uiPriority w:val="99"/>
    <w:rsid w:val="00AF1BA0"/>
    <w:rPr>
      <w:rFonts w:ascii="Wingdings" w:hAnsi="Wingdings"/>
    </w:rPr>
  </w:style>
  <w:style w:type="character" w:customStyle="1" w:styleId="WW8Num63z2">
    <w:name w:val="WW8Num63z2"/>
    <w:uiPriority w:val="99"/>
    <w:rsid w:val="00AF1BA0"/>
    <w:rPr>
      <w:rFonts w:ascii="Arial" w:hAnsi="Arial"/>
      <w:b/>
      <w:sz w:val="24"/>
    </w:rPr>
  </w:style>
  <w:style w:type="character" w:customStyle="1" w:styleId="WW8Num64z1">
    <w:name w:val="WW8Num64z1"/>
    <w:uiPriority w:val="99"/>
    <w:rsid w:val="00AF1BA0"/>
    <w:rPr>
      <w:rFonts w:ascii="Courier New" w:hAnsi="Courier New"/>
    </w:rPr>
  </w:style>
  <w:style w:type="character" w:customStyle="1" w:styleId="WW8Num64z2">
    <w:name w:val="WW8Num64z2"/>
    <w:uiPriority w:val="99"/>
    <w:rsid w:val="00AF1BA0"/>
    <w:rPr>
      <w:rFonts w:ascii="Wingdings" w:hAnsi="Wingdings"/>
    </w:rPr>
  </w:style>
  <w:style w:type="character" w:customStyle="1" w:styleId="WW8Num65z1">
    <w:name w:val="WW8Num65z1"/>
    <w:uiPriority w:val="99"/>
    <w:rsid w:val="00AF1BA0"/>
    <w:rPr>
      <w:rFonts w:ascii="Courier New" w:hAnsi="Courier New"/>
    </w:rPr>
  </w:style>
  <w:style w:type="character" w:customStyle="1" w:styleId="WW8Num65z2">
    <w:name w:val="WW8Num65z2"/>
    <w:uiPriority w:val="99"/>
    <w:rsid w:val="00AF1BA0"/>
    <w:rPr>
      <w:rFonts w:ascii="Wingdings" w:hAnsi="Wingdings"/>
    </w:rPr>
  </w:style>
  <w:style w:type="character" w:customStyle="1" w:styleId="WW8Num66z1">
    <w:name w:val="WW8Num66z1"/>
    <w:uiPriority w:val="99"/>
    <w:rsid w:val="00AF1BA0"/>
    <w:rPr>
      <w:rFonts w:ascii="Courier New" w:hAnsi="Courier New"/>
    </w:rPr>
  </w:style>
  <w:style w:type="character" w:customStyle="1" w:styleId="WW8Num66z2">
    <w:name w:val="WW8Num66z2"/>
    <w:uiPriority w:val="99"/>
    <w:rsid w:val="00AF1BA0"/>
    <w:rPr>
      <w:rFonts w:ascii="Wingdings" w:hAnsi="Wingdings"/>
    </w:rPr>
  </w:style>
  <w:style w:type="character" w:customStyle="1" w:styleId="WW8Num67z2">
    <w:name w:val="WW8Num67z2"/>
    <w:uiPriority w:val="99"/>
    <w:rsid w:val="00AF1BA0"/>
    <w:rPr>
      <w:rFonts w:ascii="Wingdings" w:hAnsi="Wingdings"/>
    </w:rPr>
  </w:style>
  <w:style w:type="character" w:customStyle="1" w:styleId="WW8Num67z4">
    <w:name w:val="WW8Num67z4"/>
    <w:uiPriority w:val="99"/>
    <w:rsid w:val="00AF1BA0"/>
    <w:rPr>
      <w:rFonts w:ascii="Courier New" w:hAnsi="Courier New"/>
    </w:rPr>
  </w:style>
  <w:style w:type="character" w:customStyle="1" w:styleId="WW8Num68z1">
    <w:name w:val="WW8Num68z1"/>
    <w:uiPriority w:val="99"/>
    <w:rsid w:val="00AF1BA0"/>
  </w:style>
  <w:style w:type="character" w:customStyle="1" w:styleId="WW8Num69z1">
    <w:name w:val="WW8Num69z1"/>
    <w:uiPriority w:val="99"/>
    <w:rsid w:val="00AF1BA0"/>
    <w:rPr>
      <w:rFonts w:ascii="Courier New" w:hAnsi="Courier New"/>
    </w:rPr>
  </w:style>
  <w:style w:type="character" w:customStyle="1" w:styleId="WW8Num69z2">
    <w:name w:val="WW8Num69z2"/>
    <w:uiPriority w:val="99"/>
    <w:rsid w:val="00AF1BA0"/>
    <w:rPr>
      <w:rFonts w:ascii="Wingdings" w:hAnsi="Wingdings"/>
    </w:rPr>
  </w:style>
  <w:style w:type="character" w:customStyle="1" w:styleId="WW8Num70z1">
    <w:name w:val="WW8Num70z1"/>
    <w:uiPriority w:val="99"/>
    <w:rsid w:val="00AF1BA0"/>
    <w:rPr>
      <w:rFonts w:ascii="Courier New" w:hAnsi="Courier New"/>
    </w:rPr>
  </w:style>
  <w:style w:type="character" w:customStyle="1" w:styleId="WW8Num70z2">
    <w:name w:val="WW8Num70z2"/>
    <w:uiPriority w:val="99"/>
    <w:rsid w:val="00AF1BA0"/>
    <w:rPr>
      <w:rFonts w:ascii="Wingdings" w:hAnsi="Wingdings"/>
    </w:rPr>
  </w:style>
  <w:style w:type="character" w:customStyle="1" w:styleId="Domylnaczcionkaakapitu1">
    <w:name w:val="Domyślna czcionka akapitu1"/>
    <w:uiPriority w:val="99"/>
    <w:rsid w:val="00AF1BA0"/>
  </w:style>
  <w:style w:type="character" w:customStyle="1" w:styleId="Nagwek2Znak1">
    <w:name w:val="Nagłówek 2 Znak1"/>
    <w:uiPriority w:val="99"/>
    <w:rsid w:val="00AF1BA0"/>
    <w:rPr>
      <w:rFonts w:ascii="Times New Roman" w:hAnsi="Times New Roman"/>
      <w:b/>
      <w:kern w:val="3"/>
      <w:sz w:val="24"/>
    </w:rPr>
  </w:style>
  <w:style w:type="character" w:customStyle="1" w:styleId="Nagwek3Znak">
    <w:name w:val="Nagłówek 3 Znak"/>
    <w:uiPriority w:val="9"/>
    <w:rsid w:val="00AF1BA0"/>
    <w:rPr>
      <w:rFonts w:ascii="Cambria" w:hAnsi="Cambria"/>
      <w:b/>
      <w:color w:val="4F81BD"/>
    </w:rPr>
  </w:style>
  <w:style w:type="character" w:customStyle="1" w:styleId="Nagwek4Znak">
    <w:name w:val="Nagłówek 4 Znak"/>
    <w:uiPriority w:val="99"/>
    <w:rsid w:val="00AF1BA0"/>
    <w:rPr>
      <w:rFonts w:ascii="Times New Roman" w:hAnsi="Times New Roman"/>
      <w:sz w:val="20"/>
    </w:rPr>
  </w:style>
  <w:style w:type="character" w:customStyle="1" w:styleId="Nagwek5Znak">
    <w:name w:val="Nagłówek 5 Znak"/>
    <w:uiPriority w:val="99"/>
    <w:rsid w:val="00AF1BA0"/>
    <w:rPr>
      <w:rFonts w:eastAsia="Times New Roman"/>
      <w:i/>
      <w:sz w:val="24"/>
      <w:lang w:val="pl-PL" w:eastAsia="ar-SA" w:bidi="ar-SA"/>
    </w:rPr>
  </w:style>
  <w:style w:type="character" w:customStyle="1" w:styleId="Nagwek6Znak">
    <w:name w:val="Nagłówek 6 Znak"/>
    <w:uiPriority w:val="99"/>
    <w:rsid w:val="00AF1BA0"/>
    <w:rPr>
      <w:rFonts w:eastAsia="Times New Roman"/>
      <w:i/>
      <w:sz w:val="24"/>
      <w:lang w:val="pl-PL" w:eastAsia="ar-SA" w:bidi="ar-SA"/>
    </w:rPr>
  </w:style>
  <w:style w:type="character" w:customStyle="1" w:styleId="Nagwek7Znak">
    <w:name w:val="Nagłówek 7 Znak"/>
    <w:uiPriority w:val="99"/>
    <w:rsid w:val="00AF1BA0"/>
    <w:rPr>
      <w:rFonts w:ascii="Arial" w:hAnsi="Arial"/>
      <w:sz w:val="24"/>
      <w:lang w:val="pl-PL" w:eastAsia="ar-SA" w:bidi="ar-SA"/>
    </w:rPr>
  </w:style>
  <w:style w:type="character" w:customStyle="1" w:styleId="Nagwek8Znak">
    <w:name w:val="Nagłówek 8 Znak"/>
    <w:uiPriority w:val="99"/>
    <w:rsid w:val="00AF1BA0"/>
    <w:rPr>
      <w:rFonts w:ascii="Arial" w:hAnsi="Arial"/>
      <w:i/>
      <w:sz w:val="24"/>
      <w:lang w:val="pl-PL" w:eastAsia="ar-SA" w:bidi="ar-SA"/>
    </w:rPr>
  </w:style>
  <w:style w:type="character" w:customStyle="1" w:styleId="Nagwek9Znak">
    <w:name w:val="Nagłówek 9 Znak"/>
    <w:uiPriority w:val="99"/>
    <w:rsid w:val="00AF1BA0"/>
    <w:rPr>
      <w:rFonts w:ascii="Arial" w:hAnsi="Arial"/>
      <w:b/>
      <w:i/>
      <w:sz w:val="24"/>
      <w:lang w:val="pl-PL" w:eastAsia="ar-SA" w:bidi="ar-SA"/>
    </w:rPr>
  </w:style>
  <w:style w:type="character" w:customStyle="1" w:styleId="Nagwek1Znak">
    <w:name w:val="Nagłówek 1 Znak"/>
    <w:uiPriority w:val="9"/>
    <w:rsid w:val="00AF1BA0"/>
    <w:rPr>
      <w:rFonts w:ascii="Cambria" w:hAnsi="Cambria"/>
      <w:b/>
      <w:color w:val="365F91"/>
      <w:sz w:val="28"/>
    </w:rPr>
  </w:style>
  <w:style w:type="character" w:customStyle="1" w:styleId="Nagwek2Znak">
    <w:name w:val="Nagłówek 2 Znak"/>
    <w:rsid w:val="00AF1BA0"/>
    <w:rPr>
      <w:rFonts w:ascii="Cambria" w:hAnsi="Cambria"/>
      <w:b/>
      <w:color w:val="4F81BD"/>
      <w:sz w:val="26"/>
    </w:rPr>
  </w:style>
  <w:style w:type="character" w:customStyle="1" w:styleId="Nagwek1Znak1">
    <w:name w:val="Nagłówek 1 Znak1"/>
    <w:uiPriority w:val="99"/>
    <w:rsid w:val="00AF1BA0"/>
    <w:rPr>
      <w:rFonts w:ascii="Times New Roman" w:hAnsi="Times New Roman"/>
      <w:b/>
      <w:caps/>
      <w:kern w:val="3"/>
      <w:sz w:val="24"/>
    </w:rPr>
  </w:style>
  <w:style w:type="character" w:customStyle="1" w:styleId="TekstdymkaZnak">
    <w:name w:val="Tekst dymka Znak"/>
    <w:uiPriority w:val="99"/>
    <w:rsid w:val="00AF1BA0"/>
    <w:rPr>
      <w:rFonts w:ascii="Tahoma" w:hAnsi="Tahoma"/>
      <w:sz w:val="16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"/>
    <w:uiPriority w:val="99"/>
    <w:rsid w:val="00AF1BA0"/>
  </w:style>
  <w:style w:type="character" w:customStyle="1" w:styleId="StopkaZnak">
    <w:name w:val="Stopka Znak"/>
    <w:uiPriority w:val="99"/>
    <w:rsid w:val="00AF1BA0"/>
  </w:style>
  <w:style w:type="character" w:customStyle="1" w:styleId="TekstprzypisukocowegoZnak">
    <w:name w:val="Tekst przypisu końcowego Znak"/>
    <w:uiPriority w:val="99"/>
    <w:rsid w:val="00AF1BA0"/>
    <w:rPr>
      <w:rFonts w:ascii="Times New Roman" w:hAnsi="Times New Roman"/>
      <w:sz w:val="20"/>
    </w:rPr>
  </w:style>
  <w:style w:type="character" w:customStyle="1" w:styleId="EndnoteSymbol">
    <w:name w:val="Endnote Symbol"/>
    <w:uiPriority w:val="99"/>
    <w:rsid w:val="00AF1BA0"/>
    <w:rPr>
      <w:position w:val="0"/>
      <w:vertAlign w:val="superscript"/>
    </w:rPr>
  </w:style>
  <w:style w:type="character" w:customStyle="1" w:styleId="FootnoteTextChar1">
    <w:name w:val="Footnote Text Char1"/>
    <w:uiPriority w:val="99"/>
    <w:rsid w:val="00AF1BA0"/>
    <w:rPr>
      <w:rFonts w:ascii="Times New Roman" w:hAnsi="Times New Roman"/>
      <w:sz w:val="20"/>
    </w:rPr>
  </w:style>
  <w:style w:type="character" w:customStyle="1" w:styleId="TekstprzypisudolnegoZnak">
    <w:name w:val="Tekst przypisu dolnego Znak"/>
    <w:uiPriority w:val="99"/>
    <w:rsid w:val="00AF1BA0"/>
  </w:style>
  <w:style w:type="character" w:customStyle="1" w:styleId="TekstprzypisudolnegoZnak1">
    <w:name w:val="Tekst przypisu dolnego Znak1"/>
    <w:uiPriority w:val="99"/>
    <w:rsid w:val="00AF1BA0"/>
    <w:rPr>
      <w:sz w:val="20"/>
    </w:rPr>
  </w:style>
  <w:style w:type="character" w:customStyle="1" w:styleId="tekstostZnak">
    <w:name w:val="tekst ost Znak"/>
    <w:uiPriority w:val="99"/>
    <w:rsid w:val="00AF1BA0"/>
    <w:rPr>
      <w:rFonts w:ascii="Arial" w:hAnsi="Arial"/>
      <w:sz w:val="24"/>
    </w:rPr>
  </w:style>
  <w:style w:type="character" w:customStyle="1" w:styleId="CommentTextChar1">
    <w:name w:val="Comment Text Char1"/>
    <w:uiPriority w:val="99"/>
    <w:rsid w:val="00AF1BA0"/>
    <w:rPr>
      <w:rFonts w:ascii="Times New Roman" w:hAnsi="Times New Roman"/>
      <w:sz w:val="20"/>
    </w:rPr>
  </w:style>
  <w:style w:type="character" w:customStyle="1" w:styleId="TekstkomentarzaZnak">
    <w:name w:val="Tekst komentarza Znak"/>
    <w:uiPriority w:val="99"/>
    <w:rsid w:val="00AF1BA0"/>
    <w:rPr>
      <w:rFonts w:eastAsia="MS Mincho"/>
      <w:lang w:val="de-DE"/>
    </w:rPr>
  </w:style>
  <w:style w:type="character" w:customStyle="1" w:styleId="TekstkomentarzaZnak1">
    <w:name w:val="Tekst komentarza Znak1"/>
    <w:uiPriority w:val="99"/>
    <w:rsid w:val="00AF1BA0"/>
    <w:rPr>
      <w:sz w:val="20"/>
    </w:rPr>
  </w:style>
  <w:style w:type="character" w:customStyle="1" w:styleId="Internetlink">
    <w:name w:val="Internet link"/>
    <w:basedOn w:val="Domylnaczcionkaakapitu"/>
    <w:uiPriority w:val="99"/>
    <w:rsid w:val="00AF1BA0"/>
    <w:rPr>
      <w:rFonts w:cs="Times New Roman"/>
      <w:color w:val="0066CC"/>
      <w:u w:val="single"/>
    </w:rPr>
  </w:style>
  <w:style w:type="character" w:customStyle="1" w:styleId="TeksttreciExact">
    <w:name w:val="Tekst treści Exact"/>
    <w:uiPriority w:val="99"/>
    <w:rsid w:val="00AF1BA0"/>
    <w:rPr>
      <w:rFonts w:ascii="Segoe UI" w:hAnsi="Segoe UI"/>
      <w:spacing w:val="5"/>
      <w:sz w:val="19"/>
      <w:u w:val="none"/>
    </w:rPr>
  </w:style>
  <w:style w:type="character" w:customStyle="1" w:styleId="Teksttreci20">
    <w:name w:val="Tekst treści (2)_"/>
    <w:uiPriority w:val="99"/>
    <w:rsid w:val="00AF1BA0"/>
    <w:rPr>
      <w:rFonts w:ascii="Verdana" w:hAnsi="Verdana"/>
      <w:b/>
      <w:sz w:val="23"/>
    </w:rPr>
  </w:style>
  <w:style w:type="character" w:customStyle="1" w:styleId="Nagwek12">
    <w:name w:val="Nagłówek #1_"/>
    <w:uiPriority w:val="99"/>
    <w:rsid w:val="00AF1BA0"/>
    <w:rPr>
      <w:rFonts w:ascii="Verdana" w:hAnsi="Verdana"/>
      <w:b/>
      <w:sz w:val="32"/>
    </w:rPr>
  </w:style>
  <w:style w:type="character" w:customStyle="1" w:styleId="Teksttreci3">
    <w:name w:val="Tekst treści (3)_"/>
    <w:uiPriority w:val="99"/>
    <w:rsid w:val="00AF1BA0"/>
    <w:rPr>
      <w:rFonts w:ascii="Verdana" w:hAnsi="Verdana"/>
      <w:sz w:val="28"/>
      <w:u w:val="none"/>
    </w:rPr>
  </w:style>
  <w:style w:type="character" w:customStyle="1" w:styleId="Teksttreci4">
    <w:name w:val="Tekst treści (4)_"/>
    <w:uiPriority w:val="99"/>
    <w:rsid w:val="00AF1BA0"/>
    <w:rPr>
      <w:rFonts w:ascii="Verdana" w:hAnsi="Verdana"/>
      <w:b/>
      <w:sz w:val="28"/>
      <w:u w:val="none"/>
    </w:rPr>
  </w:style>
  <w:style w:type="character" w:customStyle="1" w:styleId="Teksttreci">
    <w:name w:val="Tekst treści_"/>
    <w:uiPriority w:val="99"/>
    <w:rsid w:val="00AF1BA0"/>
    <w:rPr>
      <w:rFonts w:ascii="Segoe UI" w:hAnsi="Segoe UI"/>
      <w:sz w:val="21"/>
      <w:u w:val="none"/>
    </w:rPr>
  </w:style>
  <w:style w:type="character" w:customStyle="1" w:styleId="Nagweklubstopka">
    <w:name w:val="Nagłówek lub stopka_"/>
    <w:uiPriority w:val="99"/>
    <w:rsid w:val="00AF1BA0"/>
    <w:rPr>
      <w:rFonts w:ascii="Segoe UI" w:hAnsi="Segoe UI"/>
      <w:sz w:val="13"/>
      <w:u w:val="none"/>
    </w:rPr>
  </w:style>
  <w:style w:type="character" w:customStyle="1" w:styleId="NagweklubstopkaAngsanaUPC">
    <w:name w:val="Nagłówek lub stopka + AngsanaUPC"/>
    <w:uiPriority w:val="99"/>
    <w:rsid w:val="00AF1BA0"/>
    <w:rPr>
      <w:rFonts w:ascii="AngsanaUPC" w:hAnsi="AngsanaUPC"/>
      <w:i/>
      <w:color w:val="000000"/>
      <w:spacing w:val="0"/>
      <w:w w:val="100"/>
      <w:position w:val="0"/>
      <w:sz w:val="31"/>
      <w:u w:val="none"/>
      <w:vertAlign w:val="baseline"/>
    </w:rPr>
  </w:style>
  <w:style w:type="character" w:customStyle="1" w:styleId="TeksttreciVerdana">
    <w:name w:val="Tekst treści + Verdana"/>
    <w:uiPriority w:val="99"/>
    <w:rsid w:val="00AF1BA0"/>
    <w:rPr>
      <w:rFonts w:ascii="Verdana" w:hAnsi="Verdana"/>
      <w:color w:val="000000"/>
      <w:spacing w:val="0"/>
      <w:w w:val="100"/>
      <w:position w:val="0"/>
      <w:sz w:val="22"/>
      <w:u w:val="none"/>
      <w:vertAlign w:val="baseline"/>
      <w:lang w:val="pl-PL"/>
    </w:rPr>
  </w:style>
  <w:style w:type="character" w:customStyle="1" w:styleId="Teksttreci5">
    <w:name w:val="Tekst treści (5)_"/>
    <w:uiPriority w:val="99"/>
    <w:rsid w:val="00AF1BA0"/>
    <w:rPr>
      <w:rFonts w:ascii="Segoe UI" w:hAnsi="Segoe UI"/>
      <w:b/>
      <w:sz w:val="21"/>
      <w:u w:val="none"/>
    </w:rPr>
  </w:style>
  <w:style w:type="character" w:customStyle="1" w:styleId="Nagwek23">
    <w:name w:val="Nagłówek #2_"/>
    <w:uiPriority w:val="99"/>
    <w:rsid w:val="00AF1BA0"/>
    <w:rPr>
      <w:rFonts w:ascii="Segoe UI" w:hAnsi="Segoe UI"/>
      <w:b/>
      <w:sz w:val="21"/>
    </w:rPr>
  </w:style>
  <w:style w:type="character" w:customStyle="1" w:styleId="Nagweklubstopka0">
    <w:name w:val="Nagłówek lub stopka"/>
    <w:uiPriority w:val="99"/>
    <w:rsid w:val="00AF1BA0"/>
    <w:rPr>
      <w:rFonts w:ascii="Segoe UI" w:hAnsi="Segoe UI"/>
      <w:color w:val="000000"/>
      <w:spacing w:val="0"/>
      <w:w w:val="100"/>
      <w:position w:val="0"/>
      <w:sz w:val="13"/>
      <w:u w:val="single"/>
      <w:vertAlign w:val="baseline"/>
      <w:lang w:val="pl-PL"/>
    </w:rPr>
  </w:style>
  <w:style w:type="character" w:customStyle="1" w:styleId="Teksttreci60">
    <w:name w:val="Tekst treści (6)_"/>
    <w:uiPriority w:val="99"/>
    <w:rsid w:val="00AF1BA0"/>
    <w:rPr>
      <w:rFonts w:ascii="Arial" w:hAnsi="Arial"/>
      <w:b/>
      <w:sz w:val="19"/>
    </w:rPr>
  </w:style>
  <w:style w:type="character" w:customStyle="1" w:styleId="TeksttreciPogrubienie">
    <w:name w:val="Tekst treści + Pogrubienie"/>
    <w:uiPriority w:val="99"/>
    <w:rsid w:val="00AF1BA0"/>
    <w:rPr>
      <w:rFonts w:ascii="Segoe UI" w:hAnsi="Segoe UI"/>
      <w:b/>
      <w:color w:val="000000"/>
      <w:spacing w:val="0"/>
      <w:w w:val="100"/>
      <w:position w:val="0"/>
      <w:sz w:val="21"/>
      <w:u w:val="none"/>
      <w:vertAlign w:val="baseline"/>
      <w:lang w:val="pl-PL"/>
    </w:rPr>
  </w:style>
  <w:style w:type="character" w:customStyle="1" w:styleId="Podpistabeli">
    <w:name w:val="Podpis tabeli_"/>
    <w:uiPriority w:val="99"/>
    <w:rsid w:val="00AF1BA0"/>
    <w:rPr>
      <w:rFonts w:ascii="Segoe UI" w:hAnsi="Segoe UI"/>
      <w:b/>
      <w:sz w:val="21"/>
      <w:u w:val="none"/>
    </w:rPr>
  </w:style>
  <w:style w:type="character" w:customStyle="1" w:styleId="Podpistabeli0">
    <w:name w:val="Podpis tabeli"/>
    <w:uiPriority w:val="99"/>
    <w:rsid w:val="00AF1BA0"/>
    <w:rPr>
      <w:rFonts w:ascii="Segoe UI" w:hAnsi="Segoe UI"/>
      <w:b/>
      <w:color w:val="000000"/>
      <w:spacing w:val="0"/>
      <w:w w:val="100"/>
      <w:position w:val="0"/>
      <w:sz w:val="21"/>
      <w:u w:val="single"/>
      <w:vertAlign w:val="baseline"/>
      <w:lang w:val="pl-PL"/>
    </w:rPr>
  </w:style>
  <w:style w:type="character" w:customStyle="1" w:styleId="Teksttreci0">
    <w:name w:val="Tekst treści"/>
    <w:uiPriority w:val="99"/>
    <w:rsid w:val="00AF1BA0"/>
    <w:rPr>
      <w:rFonts w:ascii="Segoe UI" w:hAnsi="Segoe UI"/>
      <w:color w:val="000000"/>
      <w:spacing w:val="0"/>
      <w:w w:val="100"/>
      <w:position w:val="0"/>
      <w:sz w:val="21"/>
      <w:u w:val="none"/>
      <w:vertAlign w:val="baseline"/>
      <w:lang w:val="pl-PL"/>
    </w:rPr>
  </w:style>
  <w:style w:type="character" w:customStyle="1" w:styleId="Podpistabeli20">
    <w:name w:val="Podpis tabeli (2)_"/>
    <w:uiPriority w:val="99"/>
    <w:rsid w:val="00AF1BA0"/>
    <w:rPr>
      <w:rFonts w:ascii="Verdana" w:hAnsi="Verdana"/>
      <w:i/>
      <w:sz w:val="19"/>
    </w:rPr>
  </w:style>
  <w:style w:type="character" w:customStyle="1" w:styleId="Podpistabeli30">
    <w:name w:val="Podpis tabeli (3)_"/>
    <w:uiPriority w:val="99"/>
    <w:rsid w:val="00AF1BA0"/>
    <w:rPr>
      <w:rFonts w:ascii="Segoe UI" w:hAnsi="Segoe UI"/>
      <w:sz w:val="21"/>
    </w:rPr>
  </w:style>
  <w:style w:type="character" w:customStyle="1" w:styleId="Podpistabeli3Pogrubienie">
    <w:name w:val="Podpis tabeli (3) + Pogrubienie"/>
    <w:uiPriority w:val="99"/>
    <w:rsid w:val="00AF1BA0"/>
    <w:rPr>
      <w:rFonts w:ascii="Segoe UI" w:hAnsi="Segoe UI"/>
      <w:b/>
      <w:color w:val="000000"/>
      <w:spacing w:val="0"/>
      <w:w w:val="100"/>
      <w:position w:val="0"/>
      <w:sz w:val="21"/>
      <w:vertAlign w:val="baseline"/>
      <w:lang w:val="pl-PL"/>
    </w:rPr>
  </w:style>
  <w:style w:type="character" w:customStyle="1" w:styleId="TeksttreciMaelitery">
    <w:name w:val="Tekst treści + Małe litery"/>
    <w:uiPriority w:val="99"/>
    <w:rsid w:val="00AF1BA0"/>
    <w:rPr>
      <w:rFonts w:ascii="Segoe UI" w:hAnsi="Segoe UI"/>
      <w:smallCaps/>
      <w:color w:val="000000"/>
      <w:spacing w:val="0"/>
      <w:w w:val="100"/>
      <w:position w:val="0"/>
      <w:sz w:val="21"/>
      <w:u w:val="none"/>
      <w:vertAlign w:val="baseline"/>
      <w:lang w:val="pl-PL"/>
    </w:rPr>
  </w:style>
  <w:style w:type="character" w:customStyle="1" w:styleId="TeksttreciCorbel">
    <w:name w:val="Tekst treści + Corbel"/>
    <w:uiPriority w:val="99"/>
    <w:rsid w:val="00AF1BA0"/>
    <w:rPr>
      <w:rFonts w:ascii="Corbel" w:hAnsi="Corbel"/>
      <w:color w:val="000000"/>
      <w:spacing w:val="0"/>
      <w:w w:val="100"/>
      <w:position w:val="0"/>
      <w:sz w:val="18"/>
      <w:u w:val="none"/>
      <w:vertAlign w:val="baseline"/>
      <w:lang w:val="pl-PL"/>
    </w:rPr>
  </w:style>
  <w:style w:type="character" w:customStyle="1" w:styleId="TeksttreciVerdana2">
    <w:name w:val="Tekst treści + Verdana2"/>
    <w:uiPriority w:val="99"/>
    <w:rsid w:val="00AF1BA0"/>
    <w:rPr>
      <w:rFonts w:ascii="Verdana" w:hAnsi="Verdana"/>
      <w:smallCaps/>
      <w:color w:val="000000"/>
      <w:spacing w:val="0"/>
      <w:w w:val="100"/>
      <w:position w:val="0"/>
      <w:sz w:val="12"/>
      <w:u w:val="none"/>
      <w:vertAlign w:val="baseline"/>
      <w:lang w:val="pl-PL"/>
    </w:rPr>
  </w:style>
  <w:style w:type="character" w:customStyle="1" w:styleId="Podpistabeli2SegoeUI">
    <w:name w:val="Podpis tabeli (2) + Segoe UI"/>
    <w:uiPriority w:val="99"/>
    <w:rsid w:val="00AF1BA0"/>
    <w:rPr>
      <w:rFonts w:ascii="Segoe UI" w:hAnsi="Segoe UI"/>
      <w:i/>
      <w:color w:val="000000"/>
      <w:spacing w:val="0"/>
      <w:w w:val="100"/>
      <w:position w:val="0"/>
      <w:sz w:val="21"/>
      <w:vertAlign w:val="baseline"/>
      <w:lang w:val="pl-PL"/>
    </w:rPr>
  </w:style>
  <w:style w:type="character" w:customStyle="1" w:styleId="TeksttreciCorbel1">
    <w:name w:val="Tekst treści + Corbel1"/>
    <w:uiPriority w:val="99"/>
    <w:rsid w:val="00AF1BA0"/>
    <w:rPr>
      <w:rFonts w:ascii="Corbel" w:hAnsi="Corbel"/>
      <w:color w:val="000000"/>
      <w:spacing w:val="0"/>
      <w:w w:val="100"/>
      <w:position w:val="0"/>
      <w:sz w:val="15"/>
      <w:u w:val="none"/>
      <w:vertAlign w:val="baseline"/>
      <w:lang w:val="pl-PL"/>
    </w:rPr>
  </w:style>
  <w:style w:type="character" w:customStyle="1" w:styleId="Teksttreci5Bezpogrubienia">
    <w:name w:val="Tekst treści (5) + Bez pogrubienia"/>
    <w:uiPriority w:val="99"/>
    <w:rsid w:val="00AF1BA0"/>
    <w:rPr>
      <w:rFonts w:ascii="Segoe UI" w:hAnsi="Segoe UI"/>
      <w:b/>
      <w:color w:val="000000"/>
      <w:spacing w:val="0"/>
      <w:w w:val="100"/>
      <w:position w:val="0"/>
      <w:sz w:val="21"/>
      <w:u w:val="none"/>
      <w:vertAlign w:val="baseline"/>
      <w:lang w:val="pl-PL"/>
    </w:rPr>
  </w:style>
  <w:style w:type="character" w:customStyle="1" w:styleId="Teksttreci4pt">
    <w:name w:val="Tekst treści + 4 pt"/>
    <w:uiPriority w:val="99"/>
    <w:rsid w:val="00AF1BA0"/>
    <w:rPr>
      <w:rFonts w:ascii="Segoe UI" w:hAnsi="Segoe UI"/>
      <w:color w:val="000000"/>
      <w:spacing w:val="0"/>
      <w:w w:val="100"/>
      <w:position w:val="0"/>
      <w:sz w:val="8"/>
      <w:u w:val="none"/>
      <w:vertAlign w:val="baseline"/>
      <w:lang w:val="pl-PL"/>
    </w:rPr>
  </w:style>
  <w:style w:type="character" w:customStyle="1" w:styleId="TeksttreciAngsanaUPC">
    <w:name w:val="Tekst treści + AngsanaUPC"/>
    <w:uiPriority w:val="99"/>
    <w:rsid w:val="00AF1BA0"/>
    <w:rPr>
      <w:rFonts w:ascii="AngsanaUPC" w:hAnsi="AngsanaUPC"/>
      <w:color w:val="000000"/>
      <w:spacing w:val="0"/>
      <w:w w:val="100"/>
      <w:position w:val="0"/>
      <w:sz w:val="12"/>
      <w:u w:val="none"/>
      <w:vertAlign w:val="baseline"/>
      <w:lang w:val="pl-PL"/>
    </w:rPr>
  </w:style>
  <w:style w:type="character" w:customStyle="1" w:styleId="Nagwek2Bezpogrubienia">
    <w:name w:val="Nagłówek #2 + Bez pogrubienia"/>
    <w:uiPriority w:val="99"/>
    <w:rsid w:val="00AF1BA0"/>
    <w:rPr>
      <w:rFonts w:ascii="Segoe UI" w:hAnsi="Segoe UI"/>
      <w:b/>
      <w:color w:val="000000"/>
      <w:spacing w:val="0"/>
      <w:w w:val="100"/>
      <w:position w:val="0"/>
      <w:sz w:val="21"/>
      <w:vertAlign w:val="baseline"/>
    </w:rPr>
  </w:style>
  <w:style w:type="character" w:customStyle="1" w:styleId="Teksttreci50">
    <w:name w:val="Tekst treści (5)"/>
    <w:uiPriority w:val="99"/>
    <w:rsid w:val="00AF1BA0"/>
    <w:rPr>
      <w:rFonts w:ascii="Segoe UI" w:hAnsi="Segoe UI"/>
      <w:b/>
      <w:color w:val="000000"/>
      <w:spacing w:val="0"/>
      <w:w w:val="100"/>
      <w:position w:val="0"/>
      <w:sz w:val="21"/>
      <w:u w:val="single"/>
      <w:vertAlign w:val="baseline"/>
      <w:lang w:val="pl-PL"/>
    </w:rPr>
  </w:style>
  <w:style w:type="character" w:customStyle="1" w:styleId="Teksttreci70">
    <w:name w:val="Tekst treści (7)_"/>
    <w:uiPriority w:val="99"/>
    <w:rsid w:val="00AF1BA0"/>
    <w:rPr>
      <w:rFonts w:ascii="Verdana" w:hAnsi="Verdana"/>
      <w:i/>
      <w:sz w:val="19"/>
    </w:rPr>
  </w:style>
  <w:style w:type="character" w:customStyle="1" w:styleId="Teksttreci10pt">
    <w:name w:val="Tekst treści + 10 pt"/>
    <w:uiPriority w:val="99"/>
    <w:rsid w:val="00AF1BA0"/>
    <w:rPr>
      <w:rFonts w:ascii="Segoe UI" w:hAnsi="Segoe UI"/>
      <w:color w:val="000000"/>
      <w:spacing w:val="0"/>
      <w:w w:val="100"/>
      <w:position w:val="0"/>
      <w:sz w:val="20"/>
      <w:u w:val="none"/>
      <w:vertAlign w:val="baseline"/>
    </w:rPr>
  </w:style>
  <w:style w:type="character" w:customStyle="1" w:styleId="Teksttreci80">
    <w:name w:val="Tekst treści (8)_"/>
    <w:uiPriority w:val="99"/>
    <w:rsid w:val="00AF1BA0"/>
    <w:rPr>
      <w:rFonts w:ascii="Verdana" w:hAnsi="Verdana"/>
      <w:sz w:val="15"/>
    </w:rPr>
  </w:style>
  <w:style w:type="character" w:customStyle="1" w:styleId="Teksttreci8SegoeUI">
    <w:name w:val="Tekst treści (8) + Segoe UI"/>
    <w:uiPriority w:val="99"/>
    <w:rsid w:val="00AF1BA0"/>
    <w:rPr>
      <w:rFonts w:ascii="Segoe UI" w:hAnsi="Segoe UI"/>
      <w:color w:val="000000"/>
      <w:spacing w:val="0"/>
      <w:w w:val="100"/>
      <w:position w:val="0"/>
      <w:sz w:val="21"/>
      <w:vertAlign w:val="baseline"/>
      <w:lang w:val="pl-PL"/>
    </w:rPr>
  </w:style>
  <w:style w:type="character" w:customStyle="1" w:styleId="TeksttreciVerdana1">
    <w:name w:val="Tekst treści + Verdana1"/>
    <w:uiPriority w:val="99"/>
    <w:rsid w:val="00AF1BA0"/>
    <w:rPr>
      <w:rFonts w:ascii="Verdana" w:hAnsi="Verdana"/>
      <w:i/>
      <w:color w:val="000000"/>
      <w:spacing w:val="0"/>
      <w:w w:val="100"/>
      <w:position w:val="0"/>
      <w:sz w:val="19"/>
      <w:u w:val="none"/>
      <w:vertAlign w:val="baseline"/>
      <w:lang w:val="pl-PL"/>
    </w:rPr>
  </w:style>
  <w:style w:type="character" w:customStyle="1" w:styleId="Teksttreci90">
    <w:name w:val="Tekst treści (9)_"/>
    <w:uiPriority w:val="99"/>
    <w:rsid w:val="00AF1BA0"/>
    <w:rPr>
      <w:rFonts w:ascii="Verdana" w:hAnsi="Verdana"/>
    </w:rPr>
  </w:style>
  <w:style w:type="character" w:customStyle="1" w:styleId="Spistreci2Znak">
    <w:name w:val="Spis treści 2 Znak"/>
    <w:uiPriority w:val="99"/>
    <w:rsid w:val="00AF1BA0"/>
    <w:rPr>
      <w:rFonts w:ascii="Segoe UI" w:hAnsi="Segoe UI"/>
      <w:sz w:val="21"/>
    </w:rPr>
  </w:style>
  <w:style w:type="character" w:customStyle="1" w:styleId="Spistreci20">
    <w:name w:val="Spis treści (2)_"/>
    <w:uiPriority w:val="99"/>
    <w:rsid w:val="00AF1BA0"/>
    <w:rPr>
      <w:rFonts w:ascii="Segoe UI" w:hAnsi="Segoe UI"/>
      <w:b/>
      <w:sz w:val="21"/>
    </w:rPr>
  </w:style>
  <w:style w:type="character" w:customStyle="1" w:styleId="Nagwek41">
    <w:name w:val="Nagłówek #4_"/>
    <w:uiPriority w:val="99"/>
    <w:rsid w:val="00AF1BA0"/>
    <w:rPr>
      <w:rFonts w:ascii="Segoe UI" w:hAnsi="Segoe UI"/>
      <w:b/>
      <w:sz w:val="21"/>
    </w:rPr>
  </w:style>
  <w:style w:type="character" w:customStyle="1" w:styleId="Teksttreci71">
    <w:name w:val="Tekst treści + 7"/>
    <w:uiPriority w:val="99"/>
    <w:rsid w:val="00AF1BA0"/>
    <w:rPr>
      <w:rFonts w:ascii="Segoe UI" w:hAnsi="Segoe UI"/>
      <w:color w:val="000000"/>
      <w:spacing w:val="0"/>
      <w:w w:val="100"/>
      <w:position w:val="0"/>
      <w:sz w:val="15"/>
      <w:u w:val="none"/>
      <w:vertAlign w:val="baseline"/>
      <w:lang w:val="pl-PL"/>
    </w:rPr>
  </w:style>
  <w:style w:type="character" w:customStyle="1" w:styleId="Podpisobrazu">
    <w:name w:val="Podpis obrazu_"/>
    <w:uiPriority w:val="99"/>
    <w:rsid w:val="00AF1BA0"/>
    <w:rPr>
      <w:rFonts w:ascii="Segoe UI" w:hAnsi="Segoe UI"/>
      <w:sz w:val="15"/>
      <w:u w:val="none"/>
    </w:rPr>
  </w:style>
  <w:style w:type="character" w:customStyle="1" w:styleId="Podpisobrazu0">
    <w:name w:val="Podpis obrazu"/>
    <w:uiPriority w:val="99"/>
    <w:rsid w:val="00AF1BA0"/>
    <w:rPr>
      <w:rFonts w:ascii="Segoe UI" w:hAnsi="Segoe UI"/>
      <w:color w:val="000000"/>
      <w:spacing w:val="0"/>
      <w:w w:val="100"/>
      <w:position w:val="0"/>
      <w:sz w:val="15"/>
      <w:u w:val="none"/>
      <w:vertAlign w:val="baseline"/>
      <w:lang w:val="pl-PL"/>
    </w:rPr>
  </w:style>
  <w:style w:type="character" w:customStyle="1" w:styleId="PodpistabeliExact">
    <w:name w:val="Podpis tabeli Exact"/>
    <w:uiPriority w:val="99"/>
    <w:rsid w:val="00AF1BA0"/>
    <w:rPr>
      <w:rFonts w:ascii="Segoe UI" w:hAnsi="Segoe UI"/>
      <w:b/>
      <w:spacing w:val="6"/>
      <w:sz w:val="19"/>
      <w:u w:val="none"/>
    </w:rPr>
  </w:style>
  <w:style w:type="character" w:customStyle="1" w:styleId="PodpistabeliOdstpy0ptExact">
    <w:name w:val="Podpis tabeli + Odstępy 0 pt Exact"/>
    <w:uiPriority w:val="99"/>
    <w:rsid w:val="00AF1BA0"/>
    <w:rPr>
      <w:rFonts w:ascii="Segoe UI" w:hAnsi="Segoe UI"/>
      <w:b/>
      <w:color w:val="000000"/>
      <w:spacing w:val="7"/>
      <w:w w:val="100"/>
      <w:position w:val="0"/>
      <w:sz w:val="19"/>
      <w:u w:val="none"/>
      <w:vertAlign w:val="baseline"/>
      <w:lang w:val="pl-PL"/>
    </w:rPr>
  </w:style>
  <w:style w:type="character" w:customStyle="1" w:styleId="Podpistabeli3Exact">
    <w:name w:val="Podpis tabeli (3) Exact"/>
    <w:uiPriority w:val="99"/>
    <w:rsid w:val="00AF1BA0"/>
    <w:rPr>
      <w:rFonts w:ascii="Segoe UI" w:hAnsi="Segoe UI"/>
      <w:spacing w:val="5"/>
      <w:sz w:val="19"/>
      <w:u w:val="none"/>
    </w:rPr>
  </w:style>
  <w:style w:type="character" w:customStyle="1" w:styleId="Nagwek220">
    <w:name w:val="Nagłówek #2 (2)_"/>
    <w:uiPriority w:val="99"/>
    <w:rsid w:val="00AF1BA0"/>
    <w:rPr>
      <w:rFonts w:ascii="Verdana" w:hAnsi="Verdana"/>
      <w:b/>
      <w:sz w:val="28"/>
    </w:rPr>
  </w:style>
  <w:style w:type="character" w:customStyle="1" w:styleId="Nagwek31">
    <w:name w:val="Nagłówek #3_"/>
    <w:uiPriority w:val="99"/>
    <w:rsid w:val="00AF1BA0"/>
    <w:rPr>
      <w:rFonts w:ascii="Verdana" w:hAnsi="Verdana"/>
      <w:sz w:val="28"/>
    </w:rPr>
  </w:style>
  <w:style w:type="character" w:customStyle="1" w:styleId="Teksttreci40">
    <w:name w:val="Tekst treści (4)"/>
    <w:uiPriority w:val="99"/>
    <w:rsid w:val="00AF1BA0"/>
    <w:rPr>
      <w:rFonts w:ascii="Verdana" w:hAnsi="Verdana"/>
      <w:b/>
      <w:color w:val="000000"/>
      <w:spacing w:val="0"/>
      <w:w w:val="100"/>
      <w:position w:val="0"/>
      <w:sz w:val="28"/>
      <w:u w:val="none"/>
      <w:vertAlign w:val="baseline"/>
      <w:lang w:val="pl-PL"/>
    </w:rPr>
  </w:style>
  <w:style w:type="character" w:customStyle="1" w:styleId="Nagwek51">
    <w:name w:val="Nagłówek #5_"/>
    <w:uiPriority w:val="99"/>
    <w:rsid w:val="00AF1BA0"/>
    <w:rPr>
      <w:rFonts w:ascii="Times New Roman" w:hAnsi="Times New Roman"/>
      <w:b/>
      <w:sz w:val="21"/>
    </w:rPr>
  </w:style>
  <w:style w:type="character" w:customStyle="1" w:styleId="NagweklubstopkaTimesNewRoman">
    <w:name w:val="Nagłówek lub stopka + Times New Roman"/>
    <w:uiPriority w:val="99"/>
    <w:rsid w:val="00AF1BA0"/>
    <w:rPr>
      <w:rFonts w:ascii="Times New Roman" w:hAnsi="Times New Roman"/>
      <w:i/>
      <w:color w:val="000000"/>
      <w:spacing w:val="0"/>
      <w:w w:val="100"/>
      <w:position w:val="0"/>
      <w:sz w:val="18"/>
      <w:u w:val="single"/>
      <w:vertAlign w:val="baseline"/>
      <w:lang w:val="pl-PL"/>
    </w:rPr>
  </w:style>
  <w:style w:type="character" w:customStyle="1" w:styleId="Teksttreci10">
    <w:name w:val="Tekst treści (10)_"/>
    <w:uiPriority w:val="99"/>
    <w:rsid w:val="00AF1BA0"/>
    <w:rPr>
      <w:rFonts w:ascii="Times New Roman" w:hAnsi="Times New Roman"/>
      <w:sz w:val="21"/>
      <w:u w:val="none"/>
    </w:rPr>
  </w:style>
  <w:style w:type="character" w:customStyle="1" w:styleId="Teksttreci110">
    <w:name w:val="Tekst treści (11)_"/>
    <w:uiPriority w:val="99"/>
    <w:rsid w:val="00AF1BA0"/>
    <w:rPr>
      <w:rFonts w:ascii="Times New Roman" w:hAnsi="Times New Roman"/>
      <w:b/>
      <w:sz w:val="21"/>
    </w:rPr>
  </w:style>
  <w:style w:type="character" w:customStyle="1" w:styleId="Nagwek5Odstpy2pt">
    <w:name w:val="Nagłówek #5 + Odstępy 2 pt"/>
    <w:uiPriority w:val="99"/>
    <w:rsid w:val="00AF1BA0"/>
    <w:rPr>
      <w:rFonts w:ascii="Times New Roman" w:hAnsi="Times New Roman"/>
      <w:b/>
      <w:color w:val="000000"/>
      <w:spacing w:val="40"/>
      <w:w w:val="100"/>
      <w:position w:val="0"/>
      <w:sz w:val="21"/>
      <w:vertAlign w:val="baseline"/>
      <w:lang w:val="pl-PL"/>
    </w:rPr>
  </w:style>
  <w:style w:type="character" w:customStyle="1" w:styleId="Teksttreci10Pogrubienie">
    <w:name w:val="Tekst treści (10) + Pogrubienie"/>
    <w:uiPriority w:val="99"/>
    <w:rsid w:val="00AF1BA0"/>
    <w:rPr>
      <w:rFonts w:ascii="Times New Roman" w:hAnsi="Times New Roman"/>
      <w:b/>
      <w:color w:val="000000"/>
      <w:spacing w:val="0"/>
      <w:w w:val="100"/>
      <w:position w:val="0"/>
      <w:sz w:val="21"/>
      <w:u w:val="single"/>
      <w:vertAlign w:val="baseline"/>
      <w:lang w:val="pl-PL"/>
    </w:rPr>
  </w:style>
  <w:style w:type="character" w:customStyle="1" w:styleId="StrongEmphasis">
    <w:name w:val="Strong Emphasis"/>
    <w:basedOn w:val="Domylnaczcionkaakapitu"/>
    <w:uiPriority w:val="99"/>
    <w:rsid w:val="00AF1BA0"/>
    <w:rPr>
      <w:rFonts w:cs="Times New Roman"/>
      <w:b/>
      <w:bCs/>
    </w:rPr>
  </w:style>
  <w:style w:type="character" w:customStyle="1" w:styleId="Podpistabeli40">
    <w:name w:val="Podpis tabeli (4)_"/>
    <w:uiPriority w:val="99"/>
    <w:rsid w:val="00AF1BA0"/>
    <w:rPr>
      <w:rFonts w:ascii="Times New Roman" w:hAnsi="Times New Roman"/>
      <w:sz w:val="14"/>
    </w:rPr>
  </w:style>
  <w:style w:type="character" w:customStyle="1" w:styleId="Teksttreci10Maelitery">
    <w:name w:val="Tekst treści (10) + Małe litery"/>
    <w:uiPriority w:val="99"/>
    <w:rsid w:val="00AF1BA0"/>
    <w:rPr>
      <w:rFonts w:ascii="Times New Roman" w:hAnsi="Times New Roman"/>
      <w:smallCaps/>
      <w:color w:val="000000"/>
      <w:spacing w:val="0"/>
      <w:w w:val="100"/>
      <w:position w:val="0"/>
      <w:sz w:val="21"/>
      <w:u w:val="none"/>
      <w:vertAlign w:val="baseline"/>
      <w:lang w:val="pl-PL"/>
    </w:rPr>
  </w:style>
  <w:style w:type="character" w:customStyle="1" w:styleId="Podpistabeli5">
    <w:name w:val="Podpis tabeli (5)_"/>
    <w:uiPriority w:val="99"/>
    <w:rsid w:val="00AF1BA0"/>
    <w:rPr>
      <w:rFonts w:ascii="Times New Roman" w:hAnsi="Times New Roman"/>
      <w:b/>
      <w:sz w:val="21"/>
      <w:u w:val="none"/>
    </w:rPr>
  </w:style>
  <w:style w:type="character" w:customStyle="1" w:styleId="TeksttreciTimesNewRoman">
    <w:name w:val="Tekst treści + Times New Roman"/>
    <w:uiPriority w:val="99"/>
    <w:rsid w:val="00AF1BA0"/>
    <w:rPr>
      <w:rFonts w:ascii="Times New Roman" w:hAnsi="Times New Roman"/>
      <w:color w:val="000000"/>
      <w:spacing w:val="0"/>
      <w:w w:val="100"/>
      <w:position w:val="0"/>
      <w:sz w:val="20"/>
      <w:u w:val="none"/>
      <w:vertAlign w:val="baseline"/>
      <w:lang w:val="pl-PL"/>
    </w:rPr>
  </w:style>
  <w:style w:type="character" w:customStyle="1" w:styleId="TeksttreciTimesNewRoman1">
    <w:name w:val="Tekst treści + Times New Roman1"/>
    <w:uiPriority w:val="99"/>
    <w:rsid w:val="00AF1BA0"/>
    <w:rPr>
      <w:rFonts w:ascii="Times New Roman" w:hAnsi="Times New Roman"/>
      <w:color w:val="000000"/>
      <w:spacing w:val="0"/>
      <w:w w:val="100"/>
      <w:position w:val="0"/>
      <w:sz w:val="8"/>
      <w:u w:val="none"/>
      <w:vertAlign w:val="baseline"/>
      <w:lang w:val="pl-PL"/>
    </w:rPr>
  </w:style>
  <w:style w:type="character" w:customStyle="1" w:styleId="Teksttreci10Gulim">
    <w:name w:val="Tekst treści (10) + Gulim"/>
    <w:uiPriority w:val="99"/>
    <w:rsid w:val="00AF1BA0"/>
    <w:rPr>
      <w:rFonts w:ascii="Gulim" w:eastAsia="Gulim" w:hAnsi="Gulim"/>
      <w:i/>
      <w:color w:val="000000"/>
      <w:spacing w:val="0"/>
      <w:w w:val="100"/>
      <w:position w:val="0"/>
      <w:sz w:val="12"/>
      <w:u w:val="none"/>
      <w:vertAlign w:val="baseline"/>
    </w:rPr>
  </w:style>
  <w:style w:type="character" w:customStyle="1" w:styleId="Teksttreci11Exact">
    <w:name w:val="Tekst treści (11) Exact"/>
    <w:uiPriority w:val="99"/>
    <w:rsid w:val="00AF1BA0"/>
    <w:rPr>
      <w:rFonts w:ascii="Times New Roman" w:hAnsi="Times New Roman"/>
      <w:b/>
      <w:spacing w:val="4"/>
      <w:sz w:val="19"/>
      <w:u w:val="none"/>
    </w:rPr>
  </w:style>
  <w:style w:type="character" w:customStyle="1" w:styleId="Teksttreci10Exact">
    <w:name w:val="Tekst treści (10) Exact"/>
    <w:uiPriority w:val="99"/>
    <w:rsid w:val="00AF1BA0"/>
    <w:rPr>
      <w:rFonts w:ascii="Times New Roman" w:hAnsi="Times New Roman"/>
      <w:spacing w:val="4"/>
      <w:sz w:val="19"/>
      <w:u w:val="none"/>
    </w:rPr>
  </w:style>
  <w:style w:type="character" w:customStyle="1" w:styleId="Teksttreci120">
    <w:name w:val="Tekst treści (12)_"/>
    <w:uiPriority w:val="99"/>
    <w:rsid w:val="00AF1BA0"/>
    <w:rPr>
      <w:rFonts w:ascii="Times New Roman" w:hAnsi="Times New Roman"/>
      <w:sz w:val="23"/>
    </w:rPr>
  </w:style>
  <w:style w:type="character" w:customStyle="1" w:styleId="Teksttreci13">
    <w:name w:val="Tekst treści (13)_"/>
    <w:uiPriority w:val="99"/>
    <w:rsid w:val="00AF1BA0"/>
    <w:rPr>
      <w:rFonts w:ascii="Times New Roman" w:hAnsi="Times New Roman"/>
      <w:sz w:val="16"/>
      <w:u w:val="none"/>
    </w:rPr>
  </w:style>
  <w:style w:type="character" w:customStyle="1" w:styleId="Teksttreci130">
    <w:name w:val="Tekst treści (13)"/>
    <w:uiPriority w:val="99"/>
    <w:rsid w:val="00AF1BA0"/>
    <w:rPr>
      <w:rFonts w:ascii="Times New Roman" w:hAnsi="Times New Roman"/>
      <w:color w:val="000000"/>
      <w:spacing w:val="0"/>
      <w:w w:val="100"/>
      <w:position w:val="0"/>
      <w:sz w:val="16"/>
      <w:u w:val="none"/>
      <w:vertAlign w:val="baseline"/>
      <w:lang w:val="pl-PL"/>
    </w:rPr>
  </w:style>
  <w:style w:type="character" w:customStyle="1" w:styleId="Teksttreci30">
    <w:name w:val="Tekst treści (3)"/>
    <w:uiPriority w:val="99"/>
    <w:rsid w:val="00AF1BA0"/>
    <w:rPr>
      <w:rFonts w:ascii="Verdana" w:hAnsi="Verdana"/>
      <w:color w:val="000000"/>
      <w:spacing w:val="0"/>
      <w:w w:val="100"/>
      <w:position w:val="0"/>
      <w:sz w:val="28"/>
      <w:u w:val="none"/>
      <w:vertAlign w:val="baseline"/>
      <w:lang w:val="pl-PL"/>
    </w:rPr>
  </w:style>
  <w:style w:type="character" w:customStyle="1" w:styleId="Teksttreci100">
    <w:name w:val="Tekst treści (10)"/>
    <w:uiPriority w:val="99"/>
    <w:rsid w:val="00AF1BA0"/>
    <w:rPr>
      <w:rFonts w:ascii="Times New Roman" w:hAnsi="Times New Roman"/>
      <w:color w:val="000000"/>
      <w:spacing w:val="0"/>
      <w:w w:val="100"/>
      <w:position w:val="0"/>
      <w:sz w:val="21"/>
      <w:u w:val="single"/>
      <w:vertAlign w:val="baseline"/>
      <w:lang w:val="pl-PL"/>
    </w:rPr>
  </w:style>
  <w:style w:type="character" w:customStyle="1" w:styleId="Teksttreci10SegoeUI">
    <w:name w:val="Tekst treści (10) + Segoe UI"/>
    <w:uiPriority w:val="99"/>
    <w:rsid w:val="00AF1BA0"/>
    <w:rPr>
      <w:rFonts w:ascii="Segoe UI" w:hAnsi="Segoe UI"/>
      <w:color w:val="000000"/>
      <w:spacing w:val="0"/>
      <w:w w:val="100"/>
      <w:position w:val="0"/>
      <w:sz w:val="13"/>
      <w:u w:val="none"/>
      <w:vertAlign w:val="baseline"/>
      <w:lang w:val="pl-PL"/>
    </w:rPr>
  </w:style>
  <w:style w:type="character" w:customStyle="1" w:styleId="Teksttreci107pt">
    <w:name w:val="Tekst treści (10) + 7 pt"/>
    <w:uiPriority w:val="99"/>
    <w:rsid w:val="00AF1BA0"/>
    <w:rPr>
      <w:rFonts w:ascii="Times New Roman" w:hAnsi="Times New Roman"/>
      <w:color w:val="000000"/>
      <w:spacing w:val="0"/>
      <w:w w:val="100"/>
      <w:position w:val="0"/>
      <w:sz w:val="14"/>
      <w:u w:val="none"/>
      <w:vertAlign w:val="baseline"/>
      <w:lang w:val="pl-PL"/>
    </w:rPr>
  </w:style>
  <w:style w:type="character" w:customStyle="1" w:styleId="Teksttreci10Corbel">
    <w:name w:val="Tekst treści (10) + Corbel"/>
    <w:uiPriority w:val="99"/>
    <w:rsid w:val="00AF1BA0"/>
    <w:rPr>
      <w:rFonts w:ascii="Corbel" w:hAnsi="Corbel"/>
      <w:color w:val="000000"/>
      <w:spacing w:val="0"/>
      <w:w w:val="100"/>
      <w:position w:val="0"/>
      <w:sz w:val="14"/>
      <w:u w:val="none"/>
      <w:vertAlign w:val="baseline"/>
    </w:rPr>
  </w:style>
  <w:style w:type="character" w:customStyle="1" w:styleId="Podpistabeli50">
    <w:name w:val="Podpis tabeli (5)"/>
    <w:uiPriority w:val="99"/>
    <w:rsid w:val="00AF1BA0"/>
    <w:rPr>
      <w:rFonts w:ascii="Times New Roman" w:hAnsi="Times New Roman"/>
      <w:b/>
      <w:color w:val="000000"/>
      <w:spacing w:val="0"/>
      <w:w w:val="100"/>
      <w:position w:val="0"/>
      <w:sz w:val="21"/>
      <w:u w:val="single"/>
      <w:vertAlign w:val="baseline"/>
      <w:lang w:val="pl-PL"/>
    </w:rPr>
  </w:style>
  <w:style w:type="character" w:customStyle="1" w:styleId="Podpistabeli60">
    <w:name w:val="Podpis tabeli (6)_"/>
    <w:uiPriority w:val="99"/>
    <w:rsid w:val="00AF1BA0"/>
    <w:rPr>
      <w:rFonts w:ascii="Times New Roman" w:hAnsi="Times New Roman"/>
      <w:sz w:val="21"/>
    </w:rPr>
  </w:style>
  <w:style w:type="character" w:customStyle="1" w:styleId="Podpistabeli6Pogrubienie">
    <w:name w:val="Podpis tabeli (6) + Pogrubienie"/>
    <w:uiPriority w:val="99"/>
    <w:rsid w:val="00AF1BA0"/>
    <w:rPr>
      <w:rFonts w:ascii="Times New Roman" w:hAnsi="Times New Roman"/>
      <w:b/>
      <w:color w:val="000000"/>
      <w:spacing w:val="0"/>
      <w:w w:val="100"/>
      <w:position w:val="0"/>
      <w:sz w:val="21"/>
      <w:vertAlign w:val="baseline"/>
      <w:lang w:val="pl-PL"/>
    </w:rPr>
  </w:style>
  <w:style w:type="character" w:customStyle="1" w:styleId="Podpistabeli4SegoeUI">
    <w:name w:val="Podpis tabeli (4) + Segoe UI"/>
    <w:uiPriority w:val="99"/>
    <w:rsid w:val="00AF1BA0"/>
    <w:rPr>
      <w:rFonts w:ascii="Segoe UI" w:hAnsi="Segoe UI"/>
      <w:color w:val="000000"/>
      <w:spacing w:val="0"/>
      <w:w w:val="100"/>
      <w:position w:val="0"/>
      <w:sz w:val="13"/>
      <w:vertAlign w:val="baseline"/>
      <w:lang w:val="pl-PL"/>
    </w:rPr>
  </w:style>
  <w:style w:type="character" w:customStyle="1" w:styleId="Podpistabeli4Gulim">
    <w:name w:val="Podpis tabeli (4) + Gulim"/>
    <w:uiPriority w:val="99"/>
    <w:rsid w:val="00AF1BA0"/>
    <w:rPr>
      <w:rFonts w:ascii="Gulim" w:eastAsia="Gulim" w:hAnsi="Gulim"/>
      <w:i/>
      <w:color w:val="000000"/>
      <w:spacing w:val="0"/>
      <w:w w:val="100"/>
      <w:position w:val="0"/>
      <w:sz w:val="10"/>
      <w:vertAlign w:val="baseline"/>
      <w:lang w:val="pl-PL"/>
    </w:rPr>
  </w:style>
  <w:style w:type="character" w:customStyle="1" w:styleId="Teksttreci106">
    <w:name w:val="Tekst treści (10) + 6"/>
    <w:uiPriority w:val="99"/>
    <w:rsid w:val="00AF1BA0"/>
    <w:rPr>
      <w:rFonts w:ascii="Times New Roman" w:hAnsi="Times New Roman"/>
      <w:smallCaps/>
      <w:color w:val="000000"/>
      <w:spacing w:val="0"/>
      <w:w w:val="100"/>
      <w:position w:val="0"/>
      <w:sz w:val="13"/>
      <w:u w:val="none"/>
      <w:vertAlign w:val="baseline"/>
    </w:rPr>
  </w:style>
  <w:style w:type="character" w:customStyle="1" w:styleId="TeksttreciGungsuh">
    <w:name w:val="Tekst treści + Gungsuh"/>
    <w:uiPriority w:val="99"/>
    <w:rsid w:val="00AF1BA0"/>
    <w:rPr>
      <w:rFonts w:ascii="Gungsuh" w:eastAsia="Gungsuh" w:hAnsi="Gungsuh"/>
      <w:color w:val="000000"/>
      <w:spacing w:val="0"/>
      <w:w w:val="100"/>
      <w:position w:val="0"/>
      <w:sz w:val="13"/>
      <w:u w:val="none"/>
      <w:vertAlign w:val="baseline"/>
      <w:lang w:val="pl-PL"/>
    </w:rPr>
  </w:style>
  <w:style w:type="character" w:customStyle="1" w:styleId="Nagwek5Bezpogrubienia">
    <w:name w:val="Nagłówek #5 + Bez pogrubienia"/>
    <w:uiPriority w:val="99"/>
    <w:rsid w:val="00AF1BA0"/>
    <w:rPr>
      <w:rFonts w:ascii="Times New Roman" w:hAnsi="Times New Roman"/>
      <w:b/>
      <w:color w:val="000000"/>
      <w:spacing w:val="0"/>
      <w:w w:val="100"/>
      <w:position w:val="0"/>
      <w:sz w:val="21"/>
      <w:vertAlign w:val="baseline"/>
    </w:rPr>
  </w:style>
  <w:style w:type="character" w:customStyle="1" w:styleId="TekstpodstawowywcityZnak">
    <w:name w:val="Tekst podstawowy wcięty Znak"/>
    <w:uiPriority w:val="99"/>
    <w:rsid w:val="00AF1BA0"/>
    <w:rPr>
      <w:rFonts w:ascii="Times New Roman" w:hAnsi="Times New Roman"/>
      <w:sz w:val="24"/>
    </w:rPr>
  </w:style>
  <w:style w:type="character" w:customStyle="1" w:styleId="Nagwek3Znak1">
    <w:name w:val="Nagłówek 3 Znak1"/>
    <w:uiPriority w:val="99"/>
    <w:rsid w:val="00AF1BA0"/>
    <w:rPr>
      <w:b/>
      <w:sz w:val="26"/>
    </w:rPr>
  </w:style>
  <w:style w:type="character" w:styleId="Numerstrony">
    <w:name w:val="page number"/>
    <w:basedOn w:val="Domylnaczcionkaakapitu"/>
    <w:rsid w:val="00AF1BA0"/>
    <w:rPr>
      <w:rFonts w:ascii="Arial" w:hAnsi="Arial" w:cs="Times New Roman"/>
      <w:i/>
      <w:sz w:val="20"/>
    </w:rPr>
  </w:style>
  <w:style w:type="character" w:customStyle="1" w:styleId="ZnakZnak">
    <w:name w:val="Znak Znak"/>
    <w:uiPriority w:val="99"/>
    <w:rsid w:val="00AF1BA0"/>
    <w:rPr>
      <w:rFonts w:ascii="Arial" w:hAnsi="Arial"/>
      <w:sz w:val="24"/>
      <w:lang w:val="pl-PL" w:eastAsia="ar-SA" w:bidi="ar-SA"/>
    </w:rPr>
  </w:style>
  <w:style w:type="character" w:customStyle="1" w:styleId="11PogrubienieZnakZnak">
    <w:name w:val="1.1. Pogrubienie Znak Znak"/>
    <w:uiPriority w:val="99"/>
    <w:rsid w:val="00AF1BA0"/>
    <w:rPr>
      <w:b/>
      <w:sz w:val="24"/>
      <w:lang w:val="pl-PL" w:eastAsia="ar-SA" w:bidi="ar-SA"/>
    </w:rPr>
  </w:style>
  <w:style w:type="character" w:customStyle="1" w:styleId="normalny3Znak">
    <w:name w:val="normalny 3 Znak"/>
    <w:uiPriority w:val="99"/>
    <w:rsid w:val="00AF1BA0"/>
    <w:rPr>
      <w:sz w:val="24"/>
      <w:lang w:val="pl-PL" w:eastAsia="ar-SA" w:bidi="ar-SA"/>
    </w:rPr>
  </w:style>
  <w:style w:type="character" w:customStyle="1" w:styleId="Normal12Znak">
    <w:name w:val="Normal 12 Znak"/>
    <w:uiPriority w:val="99"/>
    <w:rsid w:val="00AF1BA0"/>
    <w:rPr>
      <w:sz w:val="24"/>
      <w:lang w:val="pl-PL" w:eastAsia="ar-SA" w:bidi="ar-SA"/>
    </w:rPr>
  </w:style>
  <w:style w:type="character" w:customStyle="1" w:styleId="Normal1Znak">
    <w:name w:val="Normal 1 Znak"/>
    <w:uiPriority w:val="99"/>
    <w:rsid w:val="00AF1BA0"/>
    <w:rPr>
      <w:sz w:val="24"/>
      <w:lang w:val="pl-PL" w:eastAsia="ar-SA" w:bidi="ar-SA"/>
    </w:rPr>
  </w:style>
  <w:style w:type="character" w:customStyle="1" w:styleId="ZnakZnak2">
    <w:name w:val="Znak Znak2"/>
    <w:uiPriority w:val="99"/>
    <w:rsid w:val="00AF1BA0"/>
    <w:rPr>
      <w:b/>
      <w:kern w:val="3"/>
      <w:sz w:val="24"/>
      <w:lang w:val="pl-PL" w:eastAsia="ar-SA" w:bidi="ar-SA"/>
    </w:rPr>
  </w:style>
  <w:style w:type="character" w:customStyle="1" w:styleId="ZnakZnak1">
    <w:name w:val="Znak Znak1"/>
    <w:uiPriority w:val="99"/>
    <w:rsid w:val="00AF1BA0"/>
    <w:rPr>
      <w:b/>
      <w:sz w:val="26"/>
      <w:lang w:val="pl-PL" w:eastAsia="ar-SA" w:bidi="ar-SA"/>
    </w:rPr>
  </w:style>
  <w:style w:type="character" w:customStyle="1" w:styleId="normalny3ZnakZnak1">
    <w:name w:val="normalny 3 Znak Znak1"/>
    <w:uiPriority w:val="99"/>
    <w:rsid w:val="00AF1BA0"/>
    <w:rPr>
      <w:sz w:val="24"/>
      <w:lang w:val="pl-PL" w:eastAsia="ar-SA" w:bidi="ar-SA"/>
    </w:rPr>
  </w:style>
  <w:style w:type="character" w:customStyle="1" w:styleId="TekstpodstawowyZnak">
    <w:name w:val="Tekst podstawowy Znak"/>
    <w:link w:val="Tekstpodstawowy"/>
    <w:rsid w:val="00AF1BA0"/>
    <w:rPr>
      <w:rFonts w:ascii="Times New Roman" w:hAnsi="Times New Roman"/>
      <w:sz w:val="24"/>
    </w:rPr>
  </w:style>
  <w:style w:type="character" w:customStyle="1" w:styleId="TabelaZnak">
    <w:name w:val="Tabela Znak"/>
    <w:uiPriority w:val="99"/>
    <w:rsid w:val="00AF1BA0"/>
    <w:rPr>
      <w:sz w:val="24"/>
      <w:lang w:val="pl-PL" w:eastAsia="ar-SA" w:bidi="ar-SA"/>
    </w:rPr>
  </w:style>
  <w:style w:type="character" w:customStyle="1" w:styleId="Styl1Znak">
    <w:name w:val="Styl1 Znak"/>
    <w:uiPriority w:val="99"/>
    <w:rsid w:val="00AF1BA0"/>
    <w:rPr>
      <w:rFonts w:ascii="Arial" w:hAnsi="Arial"/>
      <w:sz w:val="24"/>
      <w:lang w:val="pl-PL" w:eastAsia="ar-SA" w:bidi="ar-SA"/>
    </w:rPr>
  </w:style>
  <w:style w:type="character" w:customStyle="1" w:styleId="spelle">
    <w:name w:val="spelle"/>
    <w:uiPriority w:val="99"/>
    <w:rsid w:val="00AF1BA0"/>
  </w:style>
  <w:style w:type="character" w:customStyle="1" w:styleId="normalny0Znak">
    <w:name w:val="normalny 0 Znak"/>
    <w:uiPriority w:val="99"/>
    <w:rsid w:val="00AF1BA0"/>
    <w:rPr>
      <w:sz w:val="24"/>
      <w:lang w:val="pl-PL" w:eastAsia="ar-SA" w:bidi="ar-SA"/>
    </w:rPr>
  </w:style>
  <w:style w:type="character" w:customStyle="1" w:styleId="StylPierwszywiersz05cmZnak">
    <w:name w:val="Styl Pierwszy wiersz:  05 cm Znak"/>
    <w:uiPriority w:val="99"/>
    <w:rsid w:val="00AF1BA0"/>
    <w:rPr>
      <w:sz w:val="24"/>
      <w:lang w:val="pl-PL" w:eastAsia="ar-SA" w:bidi="ar-SA"/>
    </w:rPr>
  </w:style>
  <w:style w:type="character" w:customStyle="1" w:styleId="StylPierwszywiersz1cmZnak">
    <w:name w:val="Styl Pierwszy wiersz:  1 cm Znak"/>
    <w:uiPriority w:val="99"/>
    <w:rsid w:val="00AF1BA0"/>
    <w:rPr>
      <w:lang w:val="pl-PL" w:eastAsia="ar-SA" w:bidi="ar-SA"/>
    </w:rPr>
  </w:style>
  <w:style w:type="character" w:customStyle="1" w:styleId="11Normal1Znak">
    <w:name w:val="1.1. Normal 1 Znak"/>
    <w:uiPriority w:val="99"/>
    <w:rsid w:val="00AF1BA0"/>
    <w:rPr>
      <w:sz w:val="24"/>
      <w:lang w:val="pl-PL" w:eastAsia="ar-SA" w:bidi="ar-SA"/>
    </w:rPr>
  </w:style>
  <w:style w:type="character" w:customStyle="1" w:styleId="Styl11Normal1PogrubienieZnak">
    <w:name w:val="Styl 1.1. Normal 1 + Pogrubienie Znak"/>
    <w:uiPriority w:val="99"/>
    <w:rsid w:val="00AF1BA0"/>
    <w:rPr>
      <w:b/>
      <w:sz w:val="24"/>
      <w:lang w:val="pl-PL" w:eastAsia="ar-SA" w:bidi="ar-SA"/>
    </w:rPr>
  </w:style>
  <w:style w:type="character" w:customStyle="1" w:styleId="StylWyjustowanyZnak">
    <w:name w:val="Styl Wyjustowany Znak"/>
    <w:uiPriority w:val="99"/>
    <w:rsid w:val="00AF1BA0"/>
    <w:rPr>
      <w:lang w:val="pl-PL" w:eastAsia="ar-SA" w:bidi="ar-SA"/>
    </w:rPr>
  </w:style>
  <w:style w:type="character" w:customStyle="1" w:styleId="TekstZnak">
    <w:name w:val="Tekst Znak"/>
    <w:uiPriority w:val="99"/>
    <w:rsid w:val="00AF1BA0"/>
    <w:rPr>
      <w:sz w:val="24"/>
      <w:lang w:val="pl-PL" w:eastAsia="ar-SA" w:bidi="ar-SA"/>
    </w:rPr>
  </w:style>
  <w:style w:type="character" w:customStyle="1" w:styleId="ZwrotpoegnalnyZnak">
    <w:name w:val="Zwrot pożegnalny Znak"/>
    <w:uiPriority w:val="99"/>
    <w:rsid w:val="00AF1BA0"/>
    <w:rPr>
      <w:rFonts w:ascii="Times New Roman" w:hAnsi="Times New Roman"/>
      <w:sz w:val="24"/>
    </w:rPr>
  </w:style>
  <w:style w:type="character" w:customStyle="1" w:styleId="Tekstpodstawowy2Znak">
    <w:name w:val="Tekst podstawowy 2 Znak"/>
    <w:uiPriority w:val="99"/>
    <w:rsid w:val="00AF1BA0"/>
    <w:rPr>
      <w:rFonts w:ascii="Times New Roman" w:hAnsi="Times New Roman"/>
      <w:sz w:val="24"/>
    </w:rPr>
  </w:style>
  <w:style w:type="character" w:customStyle="1" w:styleId="ZwykytekstZnak">
    <w:name w:val="Zwykły tekst Znak"/>
    <w:link w:val="Zwykytekst"/>
    <w:rsid w:val="00AF1BA0"/>
    <w:rPr>
      <w:rFonts w:ascii="Courier New" w:hAnsi="Courier New"/>
      <w:sz w:val="24"/>
    </w:rPr>
  </w:style>
  <w:style w:type="character" w:customStyle="1" w:styleId="norm12Znak">
    <w:name w:val="norm 12 Znak"/>
    <w:basedOn w:val="StylWyjustowanyZnak"/>
    <w:uiPriority w:val="99"/>
    <w:rsid w:val="00AF1BA0"/>
    <w:rPr>
      <w:rFonts w:cs="Arial"/>
      <w:bCs/>
      <w:iCs/>
      <w:lang w:val="pl-PL" w:eastAsia="ar-SA" w:bidi="ar-SA"/>
    </w:rPr>
  </w:style>
  <w:style w:type="character" w:customStyle="1" w:styleId="NORM0Znak">
    <w:name w:val="NORM 0 Znak"/>
    <w:uiPriority w:val="99"/>
    <w:rsid w:val="00AF1BA0"/>
    <w:rPr>
      <w:sz w:val="24"/>
      <w:lang w:val="pl-PL" w:eastAsia="ar-SA" w:bidi="ar-SA"/>
    </w:rPr>
  </w:style>
  <w:style w:type="character" w:customStyle="1" w:styleId="StylNagwek2PogrubienieZnak">
    <w:name w:val="Styl Nagłówek 2 + Pogrubienie Znak"/>
    <w:uiPriority w:val="99"/>
    <w:rsid w:val="00AF1BA0"/>
    <w:rPr>
      <w:rFonts w:ascii="Cambria" w:hAnsi="Cambria"/>
      <w:b/>
      <w:color w:val="4F81BD"/>
      <w:kern w:val="3"/>
      <w:sz w:val="24"/>
      <w:lang w:val="pl-PL" w:eastAsia="ar-SA" w:bidi="ar-SA"/>
    </w:rPr>
  </w:style>
  <w:style w:type="character" w:customStyle="1" w:styleId="DataZnak">
    <w:name w:val="Data Znak"/>
    <w:uiPriority w:val="99"/>
    <w:rsid w:val="00AF1BA0"/>
    <w:rPr>
      <w:rFonts w:ascii="Times New Roman" w:hAnsi="Times New Roman"/>
      <w:sz w:val="24"/>
    </w:rPr>
  </w:style>
  <w:style w:type="character" w:customStyle="1" w:styleId="normalZnak">
    <w:name w:val="normal Znak"/>
    <w:uiPriority w:val="99"/>
    <w:rsid w:val="00AF1BA0"/>
    <w:rPr>
      <w:sz w:val="24"/>
    </w:rPr>
  </w:style>
  <w:style w:type="character" w:customStyle="1" w:styleId="StylPogrubienie">
    <w:name w:val="Styl Pogrubienie"/>
    <w:uiPriority w:val="99"/>
    <w:rsid w:val="00AF1BA0"/>
    <w:rPr>
      <w:b/>
    </w:rPr>
  </w:style>
  <w:style w:type="character" w:customStyle="1" w:styleId="Tekstpodstawowywcity3Znak">
    <w:name w:val="Tekst podstawowy wcięty 3 Znak"/>
    <w:link w:val="Tekstpodstawowywcity3"/>
    <w:rsid w:val="00AF1BA0"/>
    <w:rPr>
      <w:rFonts w:ascii="Times New Roman" w:hAnsi="Times New Roman"/>
      <w:sz w:val="16"/>
    </w:rPr>
  </w:style>
  <w:style w:type="character" w:customStyle="1" w:styleId="DocumentMapChar">
    <w:name w:val="Document Map Char"/>
    <w:uiPriority w:val="99"/>
    <w:rsid w:val="00AF1BA0"/>
    <w:rPr>
      <w:rFonts w:ascii="Tahoma" w:hAnsi="Tahoma"/>
      <w:sz w:val="20"/>
    </w:rPr>
  </w:style>
  <w:style w:type="character" w:customStyle="1" w:styleId="MapadokumentuZnak">
    <w:name w:val="Mapa dokumentu Znak"/>
    <w:uiPriority w:val="99"/>
    <w:rsid w:val="00AF1BA0"/>
    <w:rPr>
      <w:rFonts w:ascii="Times New Roman" w:hAnsi="Times New Roman"/>
      <w:sz w:val="2"/>
    </w:rPr>
  </w:style>
  <w:style w:type="character" w:customStyle="1" w:styleId="MapadokumentuZnak1">
    <w:name w:val="Mapa dokumentu Znak1"/>
    <w:uiPriority w:val="99"/>
    <w:rsid w:val="00AF1BA0"/>
    <w:rPr>
      <w:rFonts w:ascii="Tahoma" w:hAnsi="Tahoma"/>
      <w:sz w:val="16"/>
    </w:rPr>
  </w:style>
  <w:style w:type="character" w:customStyle="1" w:styleId="StylNormalny1210ptNiePogrubienieZnak">
    <w:name w:val="Styl Normalny 12 + 10 pt Nie Pogrubienie Znak"/>
    <w:uiPriority w:val="99"/>
    <w:rsid w:val="00AF1BA0"/>
    <w:rPr>
      <w:b/>
      <w:sz w:val="24"/>
    </w:rPr>
  </w:style>
  <w:style w:type="character" w:styleId="UyteHipercze">
    <w:name w:val="FollowedHyperlink"/>
    <w:basedOn w:val="Domylnaczcionkaakapitu"/>
    <w:uiPriority w:val="99"/>
    <w:rsid w:val="00AF1BA0"/>
    <w:rPr>
      <w:rFonts w:cs="Times New Roman"/>
      <w:color w:val="800080"/>
      <w:u w:val="single"/>
    </w:rPr>
  </w:style>
  <w:style w:type="character" w:customStyle="1" w:styleId="Tekstpodstawowy3Znak">
    <w:name w:val="Tekst podstawowy 3 Znak"/>
    <w:uiPriority w:val="99"/>
    <w:rsid w:val="00AF1BA0"/>
    <w:rPr>
      <w:rFonts w:ascii="Times New Roman" w:hAnsi="Times New Roman"/>
      <w:sz w:val="16"/>
    </w:rPr>
  </w:style>
  <w:style w:type="character" w:customStyle="1" w:styleId="FootnoteSymbol">
    <w:name w:val="Footnote Symbol"/>
    <w:uiPriority w:val="99"/>
    <w:rsid w:val="00AF1BA0"/>
    <w:rPr>
      <w:position w:val="0"/>
      <w:vertAlign w:val="superscript"/>
    </w:rPr>
  </w:style>
  <w:style w:type="character" w:customStyle="1" w:styleId="Tekstpodstawowywcity2Znak">
    <w:name w:val="Tekst podstawowy wcięty 2 Znak"/>
    <w:uiPriority w:val="99"/>
    <w:rsid w:val="00AF1BA0"/>
    <w:rPr>
      <w:rFonts w:ascii="Times New Roman" w:hAnsi="Times New Roman"/>
      <w:sz w:val="24"/>
    </w:rPr>
  </w:style>
  <w:style w:type="character" w:customStyle="1" w:styleId="Wyrnieniedelikatne1">
    <w:name w:val="Wyróżnienie delikatne1"/>
    <w:uiPriority w:val="99"/>
    <w:rsid w:val="00AF1BA0"/>
    <w:rPr>
      <w:i/>
      <w:color w:val="808080"/>
    </w:rPr>
  </w:style>
  <w:style w:type="character" w:customStyle="1" w:styleId="ZnakZnak3">
    <w:name w:val="Znak Znak3"/>
    <w:uiPriority w:val="99"/>
    <w:rsid w:val="00AF1BA0"/>
    <w:rPr>
      <w:b/>
      <w:sz w:val="26"/>
      <w:lang w:val="pl-PL"/>
    </w:rPr>
  </w:style>
  <w:style w:type="character" w:customStyle="1" w:styleId="Nagwek2ZnakZnak">
    <w:name w:val="Nagłówek 2 Znak Znak"/>
    <w:uiPriority w:val="99"/>
    <w:rsid w:val="00AF1BA0"/>
    <w:rPr>
      <w:b/>
      <w:kern w:val="3"/>
      <w:sz w:val="24"/>
      <w:lang w:val="pl-PL"/>
    </w:rPr>
  </w:style>
  <w:style w:type="character" w:customStyle="1" w:styleId="Nagwek1ZnakZnak">
    <w:name w:val="Nagłówek 1 Znak Znak"/>
    <w:uiPriority w:val="99"/>
    <w:rsid w:val="00AF1BA0"/>
    <w:rPr>
      <w:b/>
      <w:caps/>
      <w:kern w:val="3"/>
      <w:lang w:val="pl-PL"/>
    </w:rPr>
  </w:style>
  <w:style w:type="character" w:customStyle="1" w:styleId="Odwoaniedokomentarza1">
    <w:name w:val="Odwołanie do komentarza1"/>
    <w:uiPriority w:val="99"/>
    <w:rsid w:val="00AF1BA0"/>
    <w:rPr>
      <w:sz w:val="16"/>
    </w:rPr>
  </w:style>
  <w:style w:type="character" w:customStyle="1" w:styleId="TematkomentarzaZnak">
    <w:name w:val="Temat komentarza Znak"/>
    <w:uiPriority w:val="99"/>
    <w:rsid w:val="00AF1BA0"/>
    <w:rPr>
      <w:rFonts w:ascii="Arial" w:hAnsi="Arial"/>
      <w:b/>
      <w:sz w:val="20"/>
    </w:rPr>
  </w:style>
  <w:style w:type="character" w:customStyle="1" w:styleId="StylNagwek1Po0ptZnak">
    <w:name w:val="Styl Nagłówek 1 + Po:  0 pt Znak"/>
    <w:uiPriority w:val="99"/>
    <w:rsid w:val="00AF1BA0"/>
    <w:rPr>
      <w:rFonts w:ascii="Arial" w:hAnsi="Arial"/>
      <w:b/>
      <w:caps/>
      <w:kern w:val="3"/>
      <w:sz w:val="20"/>
    </w:rPr>
  </w:style>
  <w:style w:type="character" w:customStyle="1" w:styleId="Normalny12Znak">
    <w:name w:val="Normalny 12 Znak"/>
    <w:uiPriority w:val="99"/>
    <w:rsid w:val="00AF1BA0"/>
    <w:rPr>
      <w:rFonts w:ascii="Arial" w:hAnsi="Arial"/>
      <w:b/>
      <w:sz w:val="24"/>
    </w:rPr>
  </w:style>
  <w:style w:type="character" w:customStyle="1" w:styleId="Title1ZnakZnakZnakZnak">
    <w:name w:val="Title 1 Znak Znak Znak Znak"/>
    <w:uiPriority w:val="99"/>
    <w:rsid w:val="00AF1BA0"/>
    <w:rPr>
      <w:b/>
      <w:caps/>
      <w:kern w:val="3"/>
      <w:sz w:val="24"/>
    </w:rPr>
  </w:style>
  <w:style w:type="character" w:customStyle="1" w:styleId="ZnakZnak22">
    <w:name w:val="Znak Znak22"/>
    <w:uiPriority w:val="99"/>
    <w:rsid w:val="00AF1BA0"/>
    <w:rPr>
      <w:b/>
      <w:sz w:val="26"/>
    </w:rPr>
  </w:style>
  <w:style w:type="character" w:customStyle="1" w:styleId="ZnakZnak14">
    <w:name w:val="Znak Znak14"/>
    <w:uiPriority w:val="99"/>
    <w:rsid w:val="00AF1BA0"/>
    <w:rPr>
      <w:sz w:val="24"/>
    </w:rPr>
  </w:style>
  <w:style w:type="character" w:customStyle="1" w:styleId="TekstpodstawowyzwciciemZnak">
    <w:name w:val="Tekst podstawowy z wcięciem Znak"/>
    <w:uiPriority w:val="99"/>
    <w:rsid w:val="00AF1BA0"/>
    <w:rPr>
      <w:rFonts w:ascii="Arial" w:hAnsi="Arial"/>
      <w:sz w:val="24"/>
    </w:rPr>
  </w:style>
  <w:style w:type="character" w:customStyle="1" w:styleId="CommentTextChar2">
    <w:name w:val="Comment Text Char2"/>
    <w:uiPriority w:val="99"/>
    <w:rsid w:val="00AF1BA0"/>
  </w:style>
  <w:style w:type="character" w:customStyle="1" w:styleId="Tekstzastpczy1">
    <w:name w:val="Tekst zastępczy1"/>
    <w:uiPriority w:val="99"/>
    <w:rsid w:val="00AF1BA0"/>
    <w:rPr>
      <w:color w:val="808080"/>
    </w:rPr>
  </w:style>
  <w:style w:type="character" w:customStyle="1" w:styleId="Nagweklubstopka11pt">
    <w:name w:val="Nagłówek lub stopka + 11 pt"/>
    <w:uiPriority w:val="99"/>
    <w:rsid w:val="00AF1BA0"/>
    <w:rPr>
      <w:rFonts w:ascii="Times New Roman" w:hAnsi="Times New Roman"/>
      <w:i/>
      <w:color w:val="000000"/>
      <w:spacing w:val="10"/>
      <w:w w:val="100"/>
      <w:position w:val="0"/>
      <w:sz w:val="22"/>
      <w:u w:val="none"/>
      <w:vertAlign w:val="baseline"/>
      <w:lang w:val="pl-PL"/>
    </w:rPr>
  </w:style>
  <w:style w:type="character" w:styleId="Numerwiersza">
    <w:name w:val="line number"/>
    <w:basedOn w:val="Domylnaczcionkaakapitu"/>
    <w:uiPriority w:val="99"/>
    <w:rsid w:val="00AF1BA0"/>
    <w:rPr>
      <w:rFonts w:cs="Times New Roman"/>
    </w:rPr>
  </w:style>
  <w:style w:type="character" w:customStyle="1" w:styleId="BulletSymbols">
    <w:name w:val="Bullet Symbols"/>
    <w:uiPriority w:val="99"/>
    <w:rsid w:val="00AF1BA0"/>
    <w:rPr>
      <w:rFonts w:ascii="OpenSymbol" w:eastAsia="Times New Roman" w:hAnsi="OpenSymbol"/>
    </w:rPr>
  </w:style>
  <w:style w:type="character" w:customStyle="1" w:styleId="TekstpodstawowyZnak1">
    <w:name w:val="Tekst podstawowy Znak1"/>
    <w:basedOn w:val="Domylnaczcionkaakapitu"/>
    <w:uiPriority w:val="99"/>
    <w:rsid w:val="00AF1BA0"/>
    <w:rPr>
      <w:rFonts w:ascii="Calibri" w:hAnsi="Calibri" w:cs="Calibri"/>
      <w:lang w:eastAsia="ar-SA" w:bidi="ar-SA"/>
    </w:rPr>
  </w:style>
  <w:style w:type="character" w:customStyle="1" w:styleId="TekstdymkaZnak1">
    <w:name w:val="Tekst dymka Znak1"/>
    <w:basedOn w:val="Domylnaczcionkaakapitu"/>
    <w:uiPriority w:val="99"/>
    <w:rsid w:val="00AF1BA0"/>
    <w:rPr>
      <w:rFonts w:cs="Calibri"/>
      <w:sz w:val="2"/>
      <w:lang w:eastAsia="ar-SA" w:bidi="ar-SA"/>
    </w:rPr>
  </w:style>
  <w:style w:type="character" w:customStyle="1" w:styleId="TekstprzypisukocowegoZnak1">
    <w:name w:val="Tekst przypisu końcowego Znak1"/>
    <w:basedOn w:val="Domylnaczcionkaakapitu"/>
    <w:uiPriority w:val="99"/>
    <w:rsid w:val="00AF1BA0"/>
    <w:rPr>
      <w:rFonts w:ascii="Calibri" w:hAnsi="Calibri" w:cs="Calibri"/>
      <w:sz w:val="20"/>
      <w:szCs w:val="20"/>
      <w:lang w:eastAsia="ar-SA" w:bidi="ar-SA"/>
    </w:rPr>
  </w:style>
  <w:style w:type="character" w:customStyle="1" w:styleId="TekstprzypisudolnegoZnak2">
    <w:name w:val="Tekst przypisu dolnego Znak2"/>
    <w:basedOn w:val="Domylnaczcionkaakapitu"/>
    <w:uiPriority w:val="99"/>
    <w:rsid w:val="00AF1BA0"/>
    <w:rPr>
      <w:rFonts w:ascii="Calibri" w:hAnsi="Calibri" w:cs="Calibri"/>
      <w:sz w:val="20"/>
      <w:szCs w:val="20"/>
      <w:lang w:eastAsia="ar-SA" w:bidi="ar-SA"/>
    </w:rPr>
  </w:style>
  <w:style w:type="character" w:customStyle="1" w:styleId="TekstpodstawowywcityZnak1">
    <w:name w:val="Tekst podstawowy wcięty Znak1"/>
    <w:basedOn w:val="Domylnaczcionkaakapitu"/>
    <w:uiPriority w:val="99"/>
    <w:rsid w:val="00AF1BA0"/>
    <w:rPr>
      <w:rFonts w:ascii="Calibri" w:hAnsi="Calibri" w:cs="Calibri"/>
      <w:lang w:eastAsia="ar-SA" w:bidi="ar-SA"/>
    </w:rPr>
  </w:style>
  <w:style w:type="character" w:customStyle="1" w:styleId="TekstkomentarzaZnak2">
    <w:name w:val="Tekst komentarza Znak2"/>
    <w:basedOn w:val="Domylnaczcionkaakapitu"/>
    <w:uiPriority w:val="99"/>
    <w:rsid w:val="00AF1BA0"/>
    <w:rPr>
      <w:rFonts w:ascii="Calibri" w:hAnsi="Calibri" w:cs="Calibri"/>
      <w:sz w:val="20"/>
      <w:szCs w:val="20"/>
      <w:lang w:eastAsia="ar-SA" w:bidi="ar-SA"/>
    </w:rPr>
  </w:style>
  <w:style w:type="character" w:customStyle="1" w:styleId="TematkomentarzaZnak1">
    <w:name w:val="Temat komentarza Znak1"/>
    <w:basedOn w:val="TekstkomentarzaZnak2"/>
    <w:uiPriority w:val="99"/>
    <w:rsid w:val="00AF1BA0"/>
    <w:rPr>
      <w:rFonts w:ascii="Calibri" w:hAnsi="Calibri" w:cs="Calibri"/>
      <w:b/>
      <w:bCs/>
      <w:sz w:val="20"/>
      <w:szCs w:val="20"/>
      <w:lang w:eastAsia="ar-SA" w:bidi="ar-SA"/>
    </w:rPr>
  </w:style>
  <w:style w:type="character" w:customStyle="1" w:styleId="ListLabel1">
    <w:name w:val="ListLabel 1"/>
    <w:uiPriority w:val="99"/>
    <w:rsid w:val="00AF1BA0"/>
  </w:style>
  <w:style w:type="character" w:customStyle="1" w:styleId="ListLabel2">
    <w:name w:val="ListLabel 2"/>
    <w:uiPriority w:val="99"/>
    <w:rsid w:val="00AF1BA0"/>
    <w:rPr>
      <w:b/>
    </w:rPr>
  </w:style>
  <w:style w:type="character" w:customStyle="1" w:styleId="ListLabel3">
    <w:name w:val="ListLabel 3"/>
    <w:uiPriority w:val="99"/>
    <w:rsid w:val="00AF1BA0"/>
    <w:rPr>
      <w:sz w:val="18"/>
    </w:rPr>
  </w:style>
  <w:style w:type="character" w:customStyle="1" w:styleId="ListLabel4">
    <w:name w:val="ListLabel 4"/>
    <w:uiPriority w:val="99"/>
    <w:rsid w:val="00AF1BA0"/>
    <w:rPr>
      <w:sz w:val="24"/>
    </w:rPr>
  </w:style>
  <w:style w:type="character" w:customStyle="1" w:styleId="ListLabel5">
    <w:name w:val="ListLabel 5"/>
    <w:uiPriority w:val="99"/>
    <w:rsid w:val="00AF1BA0"/>
    <w:rPr>
      <w:sz w:val="20"/>
    </w:rPr>
  </w:style>
  <w:style w:type="character" w:customStyle="1" w:styleId="ListLabel6">
    <w:name w:val="ListLabel 6"/>
    <w:uiPriority w:val="99"/>
    <w:rsid w:val="00AF1BA0"/>
    <w:rPr>
      <w:color w:val="00000A"/>
      <w:sz w:val="24"/>
    </w:rPr>
  </w:style>
  <w:style w:type="character" w:customStyle="1" w:styleId="ListLabel7">
    <w:name w:val="ListLabel 7"/>
    <w:uiPriority w:val="99"/>
    <w:rsid w:val="00AF1BA0"/>
    <w:rPr>
      <w:color w:val="00000A"/>
      <w:sz w:val="20"/>
    </w:rPr>
  </w:style>
  <w:style w:type="character" w:customStyle="1" w:styleId="ListLabel8">
    <w:name w:val="ListLabel 8"/>
    <w:uiPriority w:val="99"/>
    <w:rsid w:val="00AF1BA0"/>
    <w:rPr>
      <w:color w:val="00000A"/>
    </w:rPr>
  </w:style>
  <w:style w:type="character" w:customStyle="1" w:styleId="ListLabel9">
    <w:name w:val="ListLabel 9"/>
    <w:uiPriority w:val="99"/>
    <w:rsid w:val="00AF1BA0"/>
    <w:rPr>
      <w:rFonts w:eastAsia="Times New Roman"/>
    </w:rPr>
  </w:style>
  <w:style w:type="character" w:customStyle="1" w:styleId="NumberingSymbols">
    <w:name w:val="Numbering Symbols"/>
    <w:uiPriority w:val="99"/>
    <w:rsid w:val="00AF1BA0"/>
  </w:style>
  <w:style w:type="numbering" w:customStyle="1" w:styleId="WWNum7">
    <w:name w:val="WWNum7"/>
    <w:rsid w:val="004D0895"/>
    <w:pPr>
      <w:numPr>
        <w:numId w:val="7"/>
      </w:numPr>
    </w:pPr>
  </w:style>
  <w:style w:type="numbering" w:customStyle="1" w:styleId="WWNum59">
    <w:name w:val="WWNum59"/>
    <w:rsid w:val="004D0895"/>
    <w:pPr>
      <w:numPr>
        <w:numId w:val="59"/>
      </w:numPr>
    </w:pPr>
  </w:style>
  <w:style w:type="numbering" w:customStyle="1" w:styleId="WWNum15">
    <w:name w:val="WWNum15"/>
    <w:rsid w:val="004D0895"/>
    <w:pPr>
      <w:numPr>
        <w:numId w:val="15"/>
      </w:numPr>
    </w:pPr>
  </w:style>
  <w:style w:type="numbering" w:customStyle="1" w:styleId="WWNum4">
    <w:name w:val="WWNum4"/>
    <w:rsid w:val="004D0895"/>
    <w:pPr>
      <w:numPr>
        <w:numId w:val="4"/>
      </w:numPr>
    </w:pPr>
  </w:style>
  <w:style w:type="numbering" w:customStyle="1" w:styleId="WWNum40">
    <w:name w:val="WWNum40"/>
    <w:rsid w:val="004D0895"/>
    <w:pPr>
      <w:numPr>
        <w:numId w:val="40"/>
      </w:numPr>
    </w:pPr>
  </w:style>
  <w:style w:type="numbering" w:customStyle="1" w:styleId="WWNum2">
    <w:name w:val="WWNum2"/>
    <w:rsid w:val="004D0895"/>
    <w:pPr>
      <w:numPr>
        <w:numId w:val="2"/>
      </w:numPr>
    </w:pPr>
  </w:style>
  <w:style w:type="numbering" w:customStyle="1" w:styleId="WWNum51">
    <w:name w:val="WWNum51"/>
    <w:rsid w:val="004D0895"/>
    <w:pPr>
      <w:numPr>
        <w:numId w:val="51"/>
      </w:numPr>
    </w:pPr>
  </w:style>
  <w:style w:type="numbering" w:customStyle="1" w:styleId="WWNum36">
    <w:name w:val="WWNum36"/>
    <w:rsid w:val="004D0895"/>
    <w:pPr>
      <w:numPr>
        <w:numId w:val="36"/>
      </w:numPr>
    </w:pPr>
  </w:style>
  <w:style w:type="numbering" w:customStyle="1" w:styleId="WWNum64">
    <w:name w:val="WWNum64"/>
    <w:rsid w:val="004D0895"/>
    <w:pPr>
      <w:numPr>
        <w:numId w:val="64"/>
      </w:numPr>
    </w:pPr>
  </w:style>
  <w:style w:type="numbering" w:customStyle="1" w:styleId="WWNum49">
    <w:name w:val="WWNum49"/>
    <w:rsid w:val="004D0895"/>
    <w:pPr>
      <w:numPr>
        <w:numId w:val="49"/>
      </w:numPr>
    </w:pPr>
  </w:style>
  <w:style w:type="numbering" w:customStyle="1" w:styleId="WWNum22">
    <w:name w:val="WWNum22"/>
    <w:rsid w:val="004D0895"/>
    <w:pPr>
      <w:numPr>
        <w:numId w:val="22"/>
      </w:numPr>
    </w:pPr>
  </w:style>
  <w:style w:type="numbering" w:customStyle="1" w:styleId="WWNum67">
    <w:name w:val="WWNum67"/>
    <w:rsid w:val="004D0895"/>
    <w:pPr>
      <w:numPr>
        <w:numId w:val="67"/>
      </w:numPr>
    </w:pPr>
  </w:style>
  <w:style w:type="numbering" w:customStyle="1" w:styleId="WWNum53">
    <w:name w:val="WWNum53"/>
    <w:rsid w:val="004D0895"/>
    <w:pPr>
      <w:numPr>
        <w:numId w:val="53"/>
      </w:numPr>
    </w:pPr>
  </w:style>
  <w:style w:type="numbering" w:customStyle="1" w:styleId="WWNum35">
    <w:name w:val="WWNum35"/>
    <w:rsid w:val="004D0895"/>
    <w:pPr>
      <w:numPr>
        <w:numId w:val="35"/>
      </w:numPr>
    </w:pPr>
  </w:style>
  <w:style w:type="numbering" w:customStyle="1" w:styleId="WWNum13">
    <w:name w:val="WWNum13"/>
    <w:rsid w:val="004D0895"/>
    <w:pPr>
      <w:numPr>
        <w:numId w:val="13"/>
      </w:numPr>
    </w:pPr>
  </w:style>
  <w:style w:type="numbering" w:customStyle="1" w:styleId="WWNum48">
    <w:name w:val="WWNum48"/>
    <w:rsid w:val="004D0895"/>
    <w:pPr>
      <w:numPr>
        <w:numId w:val="48"/>
      </w:numPr>
    </w:pPr>
  </w:style>
  <w:style w:type="numbering" w:customStyle="1" w:styleId="WWNum10">
    <w:name w:val="WWNum10"/>
    <w:rsid w:val="004D0895"/>
    <w:pPr>
      <w:numPr>
        <w:numId w:val="10"/>
      </w:numPr>
    </w:pPr>
  </w:style>
  <w:style w:type="numbering" w:customStyle="1" w:styleId="WWNum37">
    <w:name w:val="WWNum37"/>
    <w:rsid w:val="004D0895"/>
    <w:pPr>
      <w:numPr>
        <w:numId w:val="37"/>
      </w:numPr>
    </w:pPr>
  </w:style>
  <w:style w:type="numbering" w:customStyle="1" w:styleId="WWNum60">
    <w:name w:val="WWNum60"/>
    <w:rsid w:val="004D0895"/>
    <w:pPr>
      <w:numPr>
        <w:numId w:val="60"/>
      </w:numPr>
    </w:pPr>
  </w:style>
  <w:style w:type="numbering" w:customStyle="1" w:styleId="WWNum70">
    <w:name w:val="WWNum70"/>
    <w:rsid w:val="004D0895"/>
    <w:pPr>
      <w:numPr>
        <w:numId w:val="70"/>
      </w:numPr>
    </w:pPr>
  </w:style>
  <w:style w:type="numbering" w:customStyle="1" w:styleId="WWNum24">
    <w:name w:val="WWNum24"/>
    <w:rsid w:val="004D0895"/>
    <w:pPr>
      <w:numPr>
        <w:numId w:val="24"/>
      </w:numPr>
    </w:pPr>
  </w:style>
  <w:style w:type="numbering" w:customStyle="1" w:styleId="WWNum34">
    <w:name w:val="WWNum34"/>
    <w:rsid w:val="004D0895"/>
    <w:pPr>
      <w:numPr>
        <w:numId w:val="34"/>
      </w:numPr>
    </w:pPr>
  </w:style>
  <w:style w:type="numbering" w:customStyle="1" w:styleId="WWNum23">
    <w:name w:val="WWNum23"/>
    <w:rsid w:val="004D0895"/>
    <w:pPr>
      <w:numPr>
        <w:numId w:val="23"/>
      </w:numPr>
    </w:pPr>
  </w:style>
  <w:style w:type="numbering" w:customStyle="1" w:styleId="WWNum31">
    <w:name w:val="WWNum31"/>
    <w:rsid w:val="004D0895"/>
    <w:pPr>
      <w:numPr>
        <w:numId w:val="31"/>
      </w:numPr>
    </w:pPr>
  </w:style>
  <w:style w:type="numbering" w:customStyle="1" w:styleId="WWNum65">
    <w:name w:val="WWNum65"/>
    <w:rsid w:val="004D0895"/>
    <w:pPr>
      <w:numPr>
        <w:numId w:val="65"/>
      </w:numPr>
    </w:pPr>
  </w:style>
  <w:style w:type="numbering" w:customStyle="1" w:styleId="WWNum57">
    <w:name w:val="WWNum57"/>
    <w:rsid w:val="004D0895"/>
    <w:pPr>
      <w:numPr>
        <w:numId w:val="57"/>
      </w:numPr>
    </w:pPr>
  </w:style>
  <w:style w:type="numbering" w:customStyle="1" w:styleId="WWNum56">
    <w:name w:val="WWNum56"/>
    <w:rsid w:val="004D0895"/>
    <w:pPr>
      <w:numPr>
        <w:numId w:val="56"/>
      </w:numPr>
    </w:pPr>
  </w:style>
  <w:style w:type="numbering" w:customStyle="1" w:styleId="WWNum3">
    <w:name w:val="WWNum3"/>
    <w:rsid w:val="004D0895"/>
    <w:pPr>
      <w:numPr>
        <w:numId w:val="3"/>
      </w:numPr>
    </w:pPr>
  </w:style>
  <w:style w:type="numbering" w:customStyle="1" w:styleId="WWNum42">
    <w:name w:val="WWNum42"/>
    <w:rsid w:val="004D0895"/>
    <w:pPr>
      <w:numPr>
        <w:numId w:val="42"/>
      </w:numPr>
    </w:pPr>
  </w:style>
  <w:style w:type="numbering" w:customStyle="1" w:styleId="WWNum28">
    <w:name w:val="WWNum28"/>
    <w:rsid w:val="004D0895"/>
    <w:pPr>
      <w:numPr>
        <w:numId w:val="28"/>
      </w:numPr>
    </w:pPr>
  </w:style>
  <w:style w:type="numbering" w:customStyle="1" w:styleId="WWNum41">
    <w:name w:val="WWNum41"/>
    <w:rsid w:val="004D0895"/>
    <w:pPr>
      <w:numPr>
        <w:numId w:val="41"/>
      </w:numPr>
    </w:pPr>
  </w:style>
  <w:style w:type="numbering" w:customStyle="1" w:styleId="WWNum68">
    <w:name w:val="WWNum68"/>
    <w:rsid w:val="004D0895"/>
    <w:pPr>
      <w:numPr>
        <w:numId w:val="68"/>
      </w:numPr>
    </w:pPr>
  </w:style>
  <w:style w:type="numbering" w:customStyle="1" w:styleId="WWNum61">
    <w:name w:val="WWNum61"/>
    <w:rsid w:val="004D0895"/>
    <w:pPr>
      <w:numPr>
        <w:numId w:val="61"/>
      </w:numPr>
    </w:pPr>
  </w:style>
  <w:style w:type="numbering" w:customStyle="1" w:styleId="WWNum12">
    <w:name w:val="WWNum12"/>
    <w:rsid w:val="004D0895"/>
    <w:pPr>
      <w:numPr>
        <w:numId w:val="12"/>
      </w:numPr>
    </w:pPr>
  </w:style>
  <w:style w:type="numbering" w:customStyle="1" w:styleId="WWNum58">
    <w:name w:val="WWNum58"/>
    <w:rsid w:val="004D0895"/>
    <w:pPr>
      <w:numPr>
        <w:numId w:val="58"/>
      </w:numPr>
    </w:pPr>
  </w:style>
  <w:style w:type="numbering" w:customStyle="1" w:styleId="WWNum25">
    <w:name w:val="WWNum25"/>
    <w:rsid w:val="004D0895"/>
    <w:pPr>
      <w:numPr>
        <w:numId w:val="25"/>
      </w:numPr>
    </w:pPr>
  </w:style>
  <w:style w:type="numbering" w:customStyle="1" w:styleId="WWNum5">
    <w:name w:val="WWNum5"/>
    <w:rsid w:val="004D0895"/>
    <w:pPr>
      <w:numPr>
        <w:numId w:val="5"/>
      </w:numPr>
    </w:pPr>
  </w:style>
  <w:style w:type="numbering" w:customStyle="1" w:styleId="WWNum55">
    <w:name w:val="WWNum55"/>
    <w:rsid w:val="004D0895"/>
    <w:pPr>
      <w:numPr>
        <w:numId w:val="55"/>
      </w:numPr>
    </w:pPr>
  </w:style>
  <w:style w:type="numbering" w:customStyle="1" w:styleId="WWNum27">
    <w:name w:val="WWNum27"/>
    <w:rsid w:val="004D0895"/>
    <w:pPr>
      <w:numPr>
        <w:numId w:val="27"/>
      </w:numPr>
    </w:pPr>
  </w:style>
  <w:style w:type="numbering" w:customStyle="1" w:styleId="WWNum39">
    <w:name w:val="WWNum39"/>
    <w:rsid w:val="004D0895"/>
    <w:pPr>
      <w:numPr>
        <w:numId w:val="39"/>
      </w:numPr>
    </w:pPr>
  </w:style>
  <w:style w:type="numbering" w:customStyle="1" w:styleId="WWNum26">
    <w:name w:val="WWNum26"/>
    <w:rsid w:val="004D0895"/>
    <w:pPr>
      <w:numPr>
        <w:numId w:val="26"/>
      </w:numPr>
    </w:pPr>
  </w:style>
  <w:style w:type="numbering" w:customStyle="1" w:styleId="WWNum21">
    <w:name w:val="WWNum21"/>
    <w:rsid w:val="004D0895"/>
    <w:pPr>
      <w:numPr>
        <w:numId w:val="21"/>
      </w:numPr>
    </w:pPr>
  </w:style>
  <w:style w:type="numbering" w:customStyle="1" w:styleId="WWNum52">
    <w:name w:val="WWNum52"/>
    <w:rsid w:val="004D0895"/>
    <w:pPr>
      <w:numPr>
        <w:numId w:val="52"/>
      </w:numPr>
    </w:pPr>
  </w:style>
  <w:style w:type="numbering" w:customStyle="1" w:styleId="WWNum38">
    <w:name w:val="WWNum38"/>
    <w:rsid w:val="004D0895"/>
    <w:pPr>
      <w:numPr>
        <w:numId w:val="38"/>
      </w:numPr>
    </w:pPr>
  </w:style>
  <w:style w:type="numbering" w:customStyle="1" w:styleId="WWNum11">
    <w:name w:val="WWNum11"/>
    <w:rsid w:val="004D0895"/>
    <w:pPr>
      <w:numPr>
        <w:numId w:val="11"/>
      </w:numPr>
    </w:pPr>
  </w:style>
  <w:style w:type="numbering" w:customStyle="1" w:styleId="WWNum8">
    <w:name w:val="WWNum8"/>
    <w:rsid w:val="004D0895"/>
    <w:pPr>
      <w:numPr>
        <w:numId w:val="8"/>
      </w:numPr>
    </w:pPr>
  </w:style>
  <w:style w:type="numbering" w:customStyle="1" w:styleId="WWNum66">
    <w:name w:val="WWNum66"/>
    <w:rsid w:val="004D0895"/>
    <w:pPr>
      <w:numPr>
        <w:numId w:val="66"/>
      </w:numPr>
    </w:pPr>
  </w:style>
  <w:style w:type="numbering" w:customStyle="1" w:styleId="WWNum46">
    <w:name w:val="WWNum46"/>
    <w:rsid w:val="004D0895"/>
    <w:pPr>
      <w:numPr>
        <w:numId w:val="46"/>
      </w:numPr>
    </w:pPr>
  </w:style>
  <w:style w:type="numbering" w:customStyle="1" w:styleId="WWNum17">
    <w:name w:val="WWNum17"/>
    <w:rsid w:val="004D0895"/>
    <w:pPr>
      <w:numPr>
        <w:numId w:val="17"/>
      </w:numPr>
    </w:pPr>
  </w:style>
  <w:style w:type="numbering" w:customStyle="1" w:styleId="WWNum69">
    <w:name w:val="WWNum69"/>
    <w:rsid w:val="004D0895"/>
    <w:pPr>
      <w:numPr>
        <w:numId w:val="69"/>
      </w:numPr>
    </w:pPr>
  </w:style>
  <w:style w:type="numbering" w:customStyle="1" w:styleId="WWNum30">
    <w:name w:val="WWNum30"/>
    <w:rsid w:val="004D0895"/>
    <w:pPr>
      <w:numPr>
        <w:numId w:val="30"/>
      </w:numPr>
    </w:pPr>
  </w:style>
  <w:style w:type="numbering" w:customStyle="1" w:styleId="WWNum63">
    <w:name w:val="WWNum63"/>
    <w:rsid w:val="004D0895"/>
    <w:pPr>
      <w:numPr>
        <w:numId w:val="63"/>
      </w:numPr>
    </w:pPr>
  </w:style>
  <w:style w:type="numbering" w:customStyle="1" w:styleId="WWNum47">
    <w:name w:val="WWNum47"/>
    <w:rsid w:val="004D0895"/>
    <w:pPr>
      <w:numPr>
        <w:numId w:val="47"/>
      </w:numPr>
    </w:pPr>
  </w:style>
  <w:style w:type="numbering" w:customStyle="1" w:styleId="WWNum45">
    <w:name w:val="WWNum45"/>
    <w:rsid w:val="004D0895"/>
    <w:pPr>
      <w:numPr>
        <w:numId w:val="45"/>
      </w:numPr>
    </w:pPr>
  </w:style>
  <w:style w:type="numbering" w:customStyle="1" w:styleId="WWNum16">
    <w:name w:val="WWNum16"/>
    <w:rsid w:val="004D0895"/>
    <w:pPr>
      <w:numPr>
        <w:numId w:val="16"/>
      </w:numPr>
    </w:pPr>
  </w:style>
  <w:style w:type="numbering" w:customStyle="1" w:styleId="WWNum44">
    <w:name w:val="WWNum44"/>
    <w:rsid w:val="004D0895"/>
    <w:pPr>
      <w:numPr>
        <w:numId w:val="44"/>
      </w:numPr>
    </w:pPr>
  </w:style>
  <w:style w:type="numbering" w:customStyle="1" w:styleId="WWNum43">
    <w:name w:val="WWNum43"/>
    <w:rsid w:val="004D0895"/>
    <w:pPr>
      <w:numPr>
        <w:numId w:val="43"/>
      </w:numPr>
    </w:pPr>
  </w:style>
  <w:style w:type="numbering" w:customStyle="1" w:styleId="WWNum14">
    <w:name w:val="WWNum14"/>
    <w:rsid w:val="004D0895"/>
    <w:pPr>
      <w:numPr>
        <w:numId w:val="14"/>
      </w:numPr>
    </w:pPr>
  </w:style>
  <w:style w:type="numbering" w:customStyle="1" w:styleId="WWNum29">
    <w:name w:val="WWNum29"/>
    <w:rsid w:val="004D0895"/>
    <w:pPr>
      <w:numPr>
        <w:numId w:val="29"/>
      </w:numPr>
    </w:pPr>
  </w:style>
  <w:style w:type="numbering" w:customStyle="1" w:styleId="WWNum19">
    <w:name w:val="WWNum19"/>
    <w:rsid w:val="004D0895"/>
    <w:pPr>
      <w:numPr>
        <w:numId w:val="19"/>
      </w:numPr>
    </w:pPr>
  </w:style>
  <w:style w:type="numbering" w:customStyle="1" w:styleId="WWNum6">
    <w:name w:val="WWNum6"/>
    <w:rsid w:val="004D0895"/>
    <w:pPr>
      <w:numPr>
        <w:numId w:val="6"/>
      </w:numPr>
    </w:pPr>
  </w:style>
  <w:style w:type="numbering" w:customStyle="1" w:styleId="WWNum1">
    <w:name w:val="WWNum1"/>
    <w:rsid w:val="004D0895"/>
    <w:pPr>
      <w:numPr>
        <w:numId w:val="1"/>
      </w:numPr>
    </w:pPr>
  </w:style>
  <w:style w:type="numbering" w:customStyle="1" w:styleId="WWNum62">
    <w:name w:val="WWNum62"/>
    <w:rsid w:val="004D0895"/>
    <w:pPr>
      <w:numPr>
        <w:numId w:val="62"/>
      </w:numPr>
    </w:pPr>
  </w:style>
  <w:style w:type="numbering" w:customStyle="1" w:styleId="WWNum9">
    <w:name w:val="WWNum9"/>
    <w:rsid w:val="004D0895"/>
    <w:pPr>
      <w:numPr>
        <w:numId w:val="9"/>
      </w:numPr>
    </w:pPr>
  </w:style>
  <w:style w:type="numbering" w:customStyle="1" w:styleId="WWNum33">
    <w:name w:val="WWNum33"/>
    <w:rsid w:val="004D0895"/>
    <w:pPr>
      <w:numPr>
        <w:numId w:val="33"/>
      </w:numPr>
    </w:pPr>
  </w:style>
  <w:style w:type="numbering" w:customStyle="1" w:styleId="WWNum20">
    <w:name w:val="WWNum20"/>
    <w:rsid w:val="004D0895"/>
    <w:pPr>
      <w:numPr>
        <w:numId w:val="20"/>
      </w:numPr>
    </w:pPr>
  </w:style>
  <w:style w:type="numbering" w:customStyle="1" w:styleId="WWNum54">
    <w:name w:val="WWNum54"/>
    <w:rsid w:val="004D0895"/>
    <w:pPr>
      <w:numPr>
        <w:numId w:val="54"/>
      </w:numPr>
    </w:pPr>
  </w:style>
  <w:style w:type="numbering" w:customStyle="1" w:styleId="WWNum18">
    <w:name w:val="WWNum18"/>
    <w:rsid w:val="004D0895"/>
    <w:pPr>
      <w:numPr>
        <w:numId w:val="18"/>
      </w:numPr>
    </w:pPr>
  </w:style>
  <w:style w:type="numbering" w:customStyle="1" w:styleId="WWNum50">
    <w:name w:val="WWNum50"/>
    <w:rsid w:val="004D0895"/>
    <w:pPr>
      <w:numPr>
        <w:numId w:val="50"/>
      </w:numPr>
    </w:pPr>
  </w:style>
  <w:style w:type="numbering" w:customStyle="1" w:styleId="WWNum32">
    <w:name w:val="WWNum32"/>
    <w:rsid w:val="004D0895"/>
    <w:pPr>
      <w:numPr>
        <w:numId w:val="32"/>
      </w:numPr>
    </w:pPr>
  </w:style>
  <w:style w:type="table" w:styleId="Tabela-Siatka">
    <w:name w:val="Table Grid"/>
    <w:basedOn w:val="Standardowy"/>
    <w:uiPriority w:val="59"/>
    <w:locked/>
    <w:rsid w:val="003A3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4472"/>
    <w:rPr>
      <w:sz w:val="16"/>
      <w:szCs w:val="16"/>
    </w:rPr>
  </w:style>
  <w:style w:type="paragraph" w:styleId="Poprawka">
    <w:name w:val="Revision"/>
    <w:hidden/>
    <w:uiPriority w:val="99"/>
    <w:semiHidden/>
    <w:rsid w:val="00EB29A2"/>
    <w:rPr>
      <w:kern w:val="3"/>
    </w:rPr>
  </w:style>
  <w:style w:type="table" w:customStyle="1" w:styleId="Tabela-Siatka1">
    <w:name w:val="Tabela - Siatka1"/>
    <w:basedOn w:val="Standardowy"/>
    <w:next w:val="Tabela-Siatka"/>
    <w:rsid w:val="00676DB4"/>
    <w:rPr>
      <w:rFonts w:ascii="Calibri" w:eastAsia="Calibri" w:hAnsi="Calibri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uiPriority w:val="39"/>
    <w:locked/>
    <w:rsid w:val="00062E76"/>
    <w:pPr>
      <w:widowControl/>
      <w:tabs>
        <w:tab w:val="right" w:leader="dot" w:pos="7371"/>
      </w:tabs>
      <w:suppressAutoHyphens w:val="0"/>
      <w:overflowPunct w:val="0"/>
      <w:autoSpaceDE w:val="0"/>
      <w:adjustRightInd w:val="0"/>
      <w:spacing w:before="120" w:after="120"/>
    </w:pPr>
    <w:rPr>
      <w:b/>
      <w:caps/>
      <w:kern w:val="0"/>
      <w:sz w:val="20"/>
      <w:szCs w:val="20"/>
    </w:rPr>
  </w:style>
  <w:style w:type="paragraph" w:customStyle="1" w:styleId="bezAkapitu">
    <w:name w:val="bez Akapitu"/>
    <w:basedOn w:val="Normalny"/>
    <w:autoRedefine/>
    <w:uiPriority w:val="99"/>
    <w:rsid w:val="00992ECC"/>
    <w:pPr>
      <w:widowControl/>
      <w:tabs>
        <w:tab w:val="left" w:pos="709"/>
      </w:tabs>
      <w:suppressAutoHyphens w:val="0"/>
      <w:autoSpaceDN/>
      <w:spacing w:after="120" w:line="276" w:lineRule="auto"/>
      <w:ind w:left="426"/>
      <w:jc w:val="both"/>
      <w:textAlignment w:val="auto"/>
    </w:pPr>
    <w:rPr>
      <w:rFonts w:ascii="Verdana" w:hAnsi="Verdana"/>
      <w:kern w:val="0"/>
      <w:sz w:val="20"/>
      <w:szCs w:val="20"/>
      <w:lang w:val="en-GB"/>
    </w:rPr>
  </w:style>
  <w:style w:type="paragraph" w:styleId="Zwykytekst">
    <w:name w:val="Plain Text"/>
    <w:basedOn w:val="Normalny"/>
    <w:link w:val="ZwykytekstZnak"/>
    <w:rsid w:val="007F33FF"/>
    <w:pPr>
      <w:widowControl/>
      <w:suppressAutoHyphens w:val="0"/>
      <w:autoSpaceDN/>
      <w:textAlignment w:val="auto"/>
    </w:pPr>
    <w:rPr>
      <w:rFonts w:ascii="Courier New" w:hAnsi="Courier New"/>
      <w:kern w:val="0"/>
      <w:sz w:val="24"/>
    </w:rPr>
  </w:style>
  <w:style w:type="character" w:customStyle="1" w:styleId="ZwykytekstZnak1">
    <w:name w:val="Zwykły tekst Znak1"/>
    <w:basedOn w:val="Domylnaczcionkaakapitu"/>
    <w:uiPriority w:val="99"/>
    <w:semiHidden/>
    <w:rsid w:val="007F33FF"/>
    <w:rPr>
      <w:rFonts w:ascii="Consolas" w:hAnsi="Consolas"/>
      <w:kern w:val="3"/>
      <w:sz w:val="21"/>
      <w:szCs w:val="21"/>
    </w:rPr>
  </w:style>
  <w:style w:type="paragraph" w:customStyle="1" w:styleId="tekst">
    <w:name w:val="tekst"/>
    <w:basedOn w:val="Normalny"/>
    <w:rsid w:val="000D4B6D"/>
    <w:pPr>
      <w:widowControl/>
      <w:suppressAutoHyphens w:val="0"/>
      <w:autoSpaceDN/>
      <w:spacing w:line="300" w:lineRule="atLeast"/>
      <w:jc w:val="both"/>
      <w:textAlignment w:val="auto"/>
    </w:pPr>
    <w:rPr>
      <w:kern w:val="0"/>
      <w:sz w:val="24"/>
      <w:szCs w:val="20"/>
    </w:rPr>
  </w:style>
  <w:style w:type="paragraph" w:styleId="Tekstpodstawowy">
    <w:name w:val="Body Text"/>
    <w:basedOn w:val="Normalny"/>
    <w:link w:val="TekstpodstawowyZnak"/>
    <w:rsid w:val="000D4B6D"/>
    <w:pPr>
      <w:widowControl/>
      <w:tabs>
        <w:tab w:val="left" w:pos="-1440"/>
        <w:tab w:val="left" w:pos="-720"/>
        <w:tab w:val="left" w:pos="1"/>
        <w:tab w:val="left" w:pos="720"/>
        <w:tab w:val="left" w:pos="1008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autoSpaceDN/>
      <w:jc w:val="both"/>
      <w:textAlignment w:val="auto"/>
    </w:pPr>
    <w:rPr>
      <w:kern w:val="0"/>
      <w:sz w:val="24"/>
    </w:rPr>
  </w:style>
  <w:style w:type="character" w:customStyle="1" w:styleId="TekstpodstawowyZnak2">
    <w:name w:val="Tekst podstawowy Znak2"/>
    <w:basedOn w:val="Domylnaczcionkaakapitu"/>
    <w:uiPriority w:val="99"/>
    <w:semiHidden/>
    <w:rsid w:val="000D4B6D"/>
    <w:rPr>
      <w:kern w:val="3"/>
    </w:rPr>
  </w:style>
  <w:style w:type="paragraph" w:styleId="Tekstpodstawowywcity3">
    <w:name w:val="Body Text Indent 3"/>
    <w:basedOn w:val="Normalny"/>
    <w:link w:val="Tekstpodstawowywcity3Znak"/>
    <w:rsid w:val="000D4B6D"/>
    <w:pPr>
      <w:widowControl/>
      <w:tabs>
        <w:tab w:val="left" w:pos="-1440"/>
        <w:tab w:val="left" w:pos="-720"/>
        <w:tab w:val="left" w:pos="1"/>
        <w:tab w:val="left" w:pos="360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autoSpaceDN/>
      <w:ind w:left="-30"/>
      <w:jc w:val="both"/>
      <w:textAlignment w:val="auto"/>
    </w:pPr>
    <w:rPr>
      <w:kern w:val="0"/>
      <w:sz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0D4B6D"/>
    <w:rPr>
      <w:kern w:val="3"/>
      <w:sz w:val="16"/>
      <w:szCs w:val="16"/>
    </w:rPr>
  </w:style>
  <w:style w:type="character" w:styleId="Hipercze">
    <w:name w:val="Hyperlink"/>
    <w:basedOn w:val="Domylnaczcionkaakapitu"/>
    <w:uiPriority w:val="99"/>
    <w:rsid w:val="000D4B6D"/>
    <w:rPr>
      <w:color w:val="0000FF" w:themeColor="hyperlink"/>
      <w:u w:val="single"/>
    </w:rPr>
  </w:style>
  <w:style w:type="paragraph" w:styleId="Tekstblokowy">
    <w:name w:val="Block Text"/>
    <w:basedOn w:val="Normalny"/>
    <w:rsid w:val="000D4B6D"/>
    <w:pPr>
      <w:widowControl/>
      <w:suppressAutoHyphens w:val="0"/>
      <w:autoSpaceDN/>
      <w:ind w:left="567" w:right="84"/>
      <w:jc w:val="both"/>
      <w:textAlignment w:val="auto"/>
    </w:pPr>
    <w:rPr>
      <w:kern w:val="0"/>
      <w:sz w:val="24"/>
      <w:szCs w:val="20"/>
    </w:rPr>
  </w:style>
  <w:style w:type="character" w:styleId="Uwydatnienie">
    <w:name w:val="Emphasis"/>
    <w:basedOn w:val="Domylnaczcionkaakapitu"/>
    <w:uiPriority w:val="20"/>
    <w:qFormat/>
    <w:locked/>
    <w:rsid w:val="000D4B6D"/>
    <w:rPr>
      <w:b/>
      <w:bCs/>
      <w:i w:val="0"/>
      <w:iCs w:val="0"/>
    </w:rPr>
  </w:style>
  <w:style w:type="character" w:customStyle="1" w:styleId="st1">
    <w:name w:val="st1"/>
    <w:basedOn w:val="Domylnaczcionkaakapitu"/>
    <w:rsid w:val="000D4B6D"/>
  </w:style>
  <w:style w:type="paragraph" w:customStyle="1" w:styleId="myslnik">
    <w:name w:val="myslnik"/>
    <w:rsid w:val="000D4B6D"/>
    <w:pPr>
      <w:tabs>
        <w:tab w:val="left" w:pos="0"/>
      </w:tabs>
      <w:ind w:left="283" w:hanging="283"/>
    </w:pPr>
    <w:rPr>
      <w:sz w:val="20"/>
      <w:szCs w:val="20"/>
    </w:rPr>
  </w:style>
  <w:style w:type="paragraph" w:customStyle="1" w:styleId="Tabela">
    <w:name w:val="Tabela"/>
    <w:rsid w:val="000D4B6D"/>
    <w:pPr>
      <w:keepLines/>
    </w:pPr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4B6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0D4B6D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B64F9"/>
    <w:pPr>
      <w:keepLines/>
      <w:tabs>
        <w:tab w:val="clear" w:pos="757"/>
        <w:tab w:val="clear" w:pos="927"/>
        <w:tab w:val="clear" w:pos="1117"/>
        <w:tab w:val="clear" w:pos="1154"/>
        <w:tab w:val="clear" w:pos="2136"/>
      </w:tabs>
      <w:suppressAutoHyphens w:val="0"/>
      <w:autoSpaceDN/>
      <w:spacing w:before="240" w:after="0" w:line="259" w:lineRule="auto"/>
      <w:ind w:left="0" w:firstLine="0"/>
      <w:textAlignment w:val="auto"/>
      <w:outlineLvl w:val="9"/>
    </w:pPr>
    <w:rPr>
      <w:rFonts w:asciiTheme="majorHAnsi" w:eastAsiaTheme="majorEastAsia" w:hAnsiTheme="majorHAnsi" w:cstheme="majorBidi"/>
      <w:b w:val="0"/>
      <w:iCs w:val="0"/>
      <w:caps w:val="0"/>
      <w:color w:val="365F91" w:themeColor="accent1" w:themeShade="BF"/>
      <w:kern w:val="0"/>
      <w:sz w:val="32"/>
      <w:szCs w:val="32"/>
      <w:lang w:eastAsia="pl-PL"/>
    </w:rPr>
  </w:style>
  <w:style w:type="paragraph" w:styleId="Spistreci21">
    <w:name w:val="toc 2"/>
    <w:basedOn w:val="Normalny"/>
    <w:next w:val="Normalny"/>
    <w:autoRedefine/>
    <w:uiPriority w:val="39"/>
    <w:unhideWhenUsed/>
    <w:locked/>
    <w:rsid w:val="001D3FC2"/>
    <w:pPr>
      <w:tabs>
        <w:tab w:val="left" w:pos="880"/>
        <w:tab w:val="right" w:leader="dot" w:pos="9356"/>
      </w:tabs>
      <w:ind w:left="220"/>
    </w:pPr>
    <w:rPr>
      <w:noProof/>
    </w:rPr>
  </w:style>
  <w:style w:type="paragraph" w:styleId="Spistreci3">
    <w:name w:val="toc 3"/>
    <w:basedOn w:val="Normalny"/>
    <w:next w:val="Normalny"/>
    <w:autoRedefine/>
    <w:uiPriority w:val="39"/>
    <w:unhideWhenUsed/>
    <w:locked/>
    <w:rsid w:val="004A7482"/>
    <w:pPr>
      <w:widowControl/>
      <w:suppressAutoHyphens w:val="0"/>
      <w:autoSpaceDN/>
      <w:spacing w:after="100" w:line="259" w:lineRule="auto"/>
      <w:ind w:left="440"/>
      <w:textAlignment w:val="auto"/>
    </w:pPr>
    <w:rPr>
      <w:rFonts w:asciiTheme="minorHAnsi" w:eastAsiaTheme="minorEastAsia" w:hAnsiTheme="minorHAnsi"/>
      <w:kern w:val="0"/>
    </w:rPr>
  </w:style>
  <w:style w:type="table" w:customStyle="1" w:styleId="Tabela-Siatka5">
    <w:name w:val="Tabela - Siatka5"/>
    <w:basedOn w:val="Standardowy"/>
    <w:next w:val="Tabela-Siatka"/>
    <w:uiPriority w:val="59"/>
    <w:rsid w:val="0081712C"/>
    <w:pPr>
      <w:tabs>
        <w:tab w:val="left" w:pos="397"/>
        <w:tab w:val="left" w:pos="567"/>
        <w:tab w:val="left" w:pos="737"/>
      </w:tabs>
      <w:spacing w:before="120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8615080973D74184599487852D427E" ma:contentTypeVersion="0" ma:contentTypeDescription="Utwórz nowy dokument." ma:contentTypeScope="" ma:versionID="7c070f2154834f6e1c903acb7395fa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9B6EA-8A6D-4588-B823-DE4610564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FF55F2-C927-4A73-B643-940D4E05C958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F920520-90CD-461A-AFC5-BD5C06D19C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CAE74F-7B84-41F5-BF00-B99F1765F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4010</Words>
  <Characters>24063</Characters>
  <Application>Microsoft Office Word</Application>
  <DocSecurity>4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D-05.03.04</vt:lpstr>
    </vt:vector>
  </TitlesOfParts>
  <Company>Microsoft</Company>
  <LinksUpToDate>false</LinksUpToDate>
  <CharactersWithSpaces>28017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D-05.03.04</dc:title>
  <dc:creator>GDDKiA</dc:creator>
  <cp:lastModifiedBy>Niedbalski Maciej</cp:lastModifiedBy>
  <cp:revision>2</cp:revision>
  <cp:lastPrinted>2021-02-22T12:56:00Z</cp:lastPrinted>
  <dcterms:created xsi:type="dcterms:W3CDTF">2022-04-06T06:54:00Z</dcterms:created>
  <dcterms:modified xsi:type="dcterms:W3CDTF">2022-04-06T06:54:00Z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r8>2.14330462494787E-302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0x0101007F8615080973D74184599487852D427E</vt:lpwstr>
  </property>
</Properties>
</file>